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customXml/itemProps4.xml" ContentType="application/vnd.openxmlformats-officedocument.customXmlProperti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hd w:val="clear" w:color="auto" w:fill="ffffff"/>
        <w:tabs>
          <w:tab w:val="left" w:pos="6926" w:leader="none"/>
        </w:tabs>
        <w:rPr>
          <w:b/>
          <w:bCs/>
          <w:sz w:val="24"/>
          <w:szCs w:val="24"/>
        </w:rPr>
      </w:pPr>
      <w:del w:id="0" w:author="ivanova_sa" w:date="2025-06-04T06:58:35Z" oouserid="ivanova_sa">
        <w:r>
          <w:rPr>
            <w:b w:val="0"/>
            <w:bCs w:val="0"/>
            <w:sz w:val="24"/>
            <w:szCs w:val="24"/>
          </w:rPr>
        </w:r>
      </w:del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shd w:val="clear" w:color="auto" w:fill="ffffff"/>
        <w:tabs>
          <w:tab w:val="left" w:pos="6926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Д</w:t>
      </w:r>
      <w:r>
        <w:rPr>
          <w:b/>
          <w:bCs/>
          <w:sz w:val="24"/>
          <w:szCs w:val="24"/>
        </w:rPr>
        <w:t xml:space="preserve">ОГОВОР ПОСТАВКИ </w:t>
      </w:r>
      <w:r>
        <w:rPr>
          <w:b/>
          <w:bCs/>
          <w:sz w:val="24"/>
          <w:szCs w:val="24"/>
        </w:rPr>
        <w:t xml:space="preserve">№_________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ind w:firstLine="709"/>
        <w:shd w:val="clear" w:color="auto" w:fill="ffffff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right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г. _________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«</w:t>
      </w:r>
      <w:r>
        <w:rPr>
          <w:bCs/>
          <w:sz w:val="24"/>
          <w:szCs w:val="24"/>
        </w:rPr>
        <w:t xml:space="preserve">___» _________ 20__ г.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right"/>
        <w:shd w:val="clear" w:color="auto" w:fill="ffffff"/>
        <w:tabs>
          <w:tab w:val="right" w:pos="9639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09"/>
        <w:jc w:val="both"/>
        <w:rPr>
          <w:spacing w:val="10"/>
          <w:sz w:val="25"/>
          <w:szCs w:val="25"/>
        </w:rPr>
      </w:pPr>
      <w:r>
        <w:rPr>
          <w:b/>
          <w:sz w:val="25"/>
          <w:szCs w:val="25"/>
        </w:rPr>
        <w:t xml:space="preserve">А</w:t>
      </w:r>
      <w:r>
        <w:rPr>
          <w:b/>
          <w:sz w:val="25"/>
          <w:szCs w:val="25"/>
        </w:rPr>
        <w:t xml:space="preserve">кционерное общество «</w:t>
      </w:r>
      <w:r>
        <w:rPr>
          <w:b/>
          <w:sz w:val="25"/>
          <w:szCs w:val="25"/>
        </w:rPr>
        <w:t xml:space="preserve">Дальневосточная </w:t>
      </w:r>
      <w:r>
        <w:rPr>
          <w:b/>
          <w:sz w:val="25"/>
          <w:szCs w:val="25"/>
        </w:rPr>
        <w:t xml:space="preserve">генерирующая компания» (АО «</w:t>
      </w:r>
      <w:r>
        <w:rPr>
          <w:b/>
          <w:sz w:val="25"/>
          <w:szCs w:val="25"/>
        </w:rPr>
        <w:t xml:space="preserve">ДГК</w:t>
      </w:r>
      <w:r>
        <w:rPr>
          <w:b/>
          <w:sz w:val="25"/>
          <w:szCs w:val="25"/>
        </w:rPr>
        <w:t xml:space="preserve">»)</w:t>
      </w:r>
      <w:r>
        <w:rPr>
          <w:spacing w:val="2"/>
          <w:sz w:val="25"/>
          <w:szCs w:val="25"/>
        </w:rPr>
        <w:t xml:space="preserve">, </w:t>
      </w:r>
      <w:r>
        <w:rPr>
          <w:spacing w:val="2"/>
          <w:sz w:val="25"/>
          <w:szCs w:val="25"/>
        </w:rPr>
        <w:t xml:space="preserve">(далее – </w:t>
      </w:r>
      <w:r>
        <w:rPr>
          <w:sz w:val="25"/>
          <w:szCs w:val="25"/>
        </w:rPr>
        <w:t xml:space="preserve">Покупатель</w:t>
      </w:r>
      <w:r>
        <w:rPr>
          <w:sz w:val="25"/>
          <w:szCs w:val="25"/>
        </w:rPr>
        <w:t xml:space="preserve">)</w:t>
      </w:r>
      <w:r>
        <w:rPr>
          <w:sz w:val="25"/>
          <w:szCs w:val="25"/>
        </w:rPr>
        <w:t xml:space="preserve">, в лице _____________________</w:t>
      </w:r>
      <w:r>
        <w:rPr>
          <w:spacing w:val="4"/>
          <w:sz w:val="25"/>
          <w:szCs w:val="25"/>
        </w:rPr>
        <w:t xml:space="preserve">, действующего на основании ________, с одной стороны, и</w:t>
      </w:r>
      <w:r>
        <w:rPr>
          <w:spacing w:val="10"/>
          <w:sz w:val="25"/>
          <w:szCs w:val="25"/>
        </w:rPr>
        <w:t xml:space="preserve"> </w:t>
      </w:r>
      <w:r>
        <w:rPr>
          <w:spacing w:val="10"/>
          <w:sz w:val="25"/>
          <w:szCs w:val="25"/>
        </w:rPr>
      </w:r>
      <w:r>
        <w:rPr>
          <w:spacing w:val="10"/>
          <w:sz w:val="25"/>
          <w:szCs w:val="25"/>
        </w:rPr>
      </w:r>
    </w:p>
    <w:p>
      <w:pPr>
        <w:ind w:firstLine="709"/>
        <w:jc w:val="both"/>
        <w:rPr>
          <w:sz w:val="25"/>
          <w:szCs w:val="25"/>
        </w:rPr>
      </w:pPr>
      <w:r>
        <w:rPr>
          <w:b/>
          <w:spacing w:val="10"/>
          <w:sz w:val="25"/>
          <w:szCs w:val="25"/>
        </w:rPr>
        <w:t xml:space="preserve">Полное наименование Контрагента</w:t>
      </w:r>
      <w:r>
        <w:rPr>
          <w:b/>
          <w:spacing w:val="10"/>
          <w:sz w:val="25"/>
          <w:szCs w:val="25"/>
        </w:rPr>
        <w:t xml:space="preserve"> (сокращенное наименование Контрагента)</w:t>
      </w:r>
      <w:r>
        <w:rPr>
          <w:b/>
          <w:spacing w:val="10"/>
          <w:sz w:val="25"/>
          <w:szCs w:val="25"/>
        </w:rPr>
        <w:t xml:space="preserve">,</w:t>
      </w:r>
      <w:r>
        <w:rPr>
          <w:bCs/>
          <w:sz w:val="25"/>
          <w:szCs w:val="25"/>
        </w:rPr>
        <w:t xml:space="preserve"> </w:t>
      </w:r>
      <w:r>
        <w:rPr>
          <w:sz w:val="25"/>
          <w:szCs w:val="25"/>
        </w:rPr>
        <w:t xml:space="preserve">(</w:t>
      </w:r>
      <w:r>
        <w:rPr>
          <w:sz w:val="25"/>
          <w:szCs w:val="25"/>
        </w:rPr>
        <w:t xml:space="preserve">дал</w:t>
      </w:r>
      <w:r>
        <w:rPr>
          <w:sz w:val="25"/>
          <w:szCs w:val="25"/>
        </w:rPr>
        <w:t xml:space="preserve">ее –</w:t>
      </w:r>
      <w:r>
        <w:rPr>
          <w:sz w:val="25"/>
          <w:szCs w:val="25"/>
        </w:rPr>
        <w:t xml:space="preserve"> Поставщик</w:t>
      </w:r>
      <w:r>
        <w:rPr>
          <w:sz w:val="25"/>
          <w:szCs w:val="25"/>
        </w:rPr>
        <w:t xml:space="preserve">)</w:t>
      </w:r>
      <w:r>
        <w:rPr>
          <w:sz w:val="25"/>
          <w:szCs w:val="25"/>
        </w:rPr>
        <w:t xml:space="preserve">, в лице __</w:t>
      </w:r>
      <w:r>
        <w:rPr>
          <w:sz w:val="25"/>
          <w:szCs w:val="25"/>
        </w:rPr>
        <w:t xml:space="preserve">___</w:t>
      </w:r>
      <w:r>
        <w:rPr>
          <w:sz w:val="25"/>
          <w:szCs w:val="25"/>
        </w:rPr>
        <w:t xml:space="preserve">____________, действующего на основании ___________________, с другой стороны,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совместно </w:t>
      </w:r>
      <w:r>
        <w:rPr>
          <w:sz w:val="25"/>
          <w:szCs w:val="25"/>
        </w:rPr>
        <w:t xml:space="preserve">в дальнейшем </w:t>
      </w:r>
      <w:r>
        <w:rPr>
          <w:sz w:val="25"/>
          <w:szCs w:val="25"/>
        </w:rPr>
        <w:t xml:space="preserve">именуемые Стороны, а по отдельности Сторона, </w:t>
      </w:r>
      <w:r>
        <w:rPr>
          <w:sz w:val="25"/>
          <w:szCs w:val="25"/>
        </w:rPr>
        <w:br/>
      </w:r>
      <w:r>
        <w:rPr>
          <w:sz w:val="25"/>
          <w:szCs w:val="25"/>
          <w:highlight w:val="white"/>
          <w:lang w:eastAsia="en-US"/>
        </w:rPr>
        <w:t xml:space="preserve">по </w:t>
      </w:r>
      <w:r>
        <w:rPr>
          <w:sz w:val="25"/>
          <w:szCs w:val="25"/>
          <w:highlight w:val="white"/>
          <w:lang w:eastAsia="en-US"/>
        </w:rPr>
        <w:t xml:space="preserve">результатам </w:t>
      </w:r>
      <w:r>
        <w:rPr>
          <w:sz w:val="25"/>
          <w:szCs w:val="25"/>
          <w:highlight w:val="white"/>
          <w:lang w:eastAsia="en-US"/>
        </w:rPr>
        <w:t xml:space="preserve">проведенной Покупателем </w:t>
      </w:r>
      <w:r>
        <w:rPr>
          <w:sz w:val="25"/>
          <w:szCs w:val="25"/>
          <w:highlight w:val="white"/>
          <w:lang w:eastAsia="en-US"/>
        </w:rPr>
        <w:t xml:space="preserve">конкурентной</w:t>
      </w:r>
      <w:r>
        <w:rPr>
          <w:sz w:val="25"/>
          <w:szCs w:val="25"/>
          <w:highlight w:val="white"/>
          <w:lang w:eastAsia="en-US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закупочной</w:t>
      </w:r>
      <w:r>
        <w:rPr>
          <w:sz w:val="25"/>
          <w:szCs w:val="25"/>
          <w:highlight w:val="white"/>
          <w:lang w:eastAsia="en-US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процедуры (или закупочной процедуры) </w:t>
      </w:r>
      <w:r>
        <w:rPr>
          <w:sz w:val="25"/>
          <w:szCs w:val="25"/>
          <w:highlight w:val="white"/>
          <w:lang w:eastAsia="en-US"/>
        </w:rPr>
        <w:t xml:space="preserve">по лоту</w:t>
      </w:r>
      <w:r>
        <w:rPr>
          <w:sz w:val="25"/>
          <w:szCs w:val="25"/>
          <w:highlight w:val="white"/>
          <w:lang w:eastAsia="en-US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№ </w:t>
      </w:r>
      <w:r>
        <w:rPr>
          <w:sz w:val="25"/>
          <w:szCs w:val="25"/>
          <w:highlight w:val="white"/>
          <w:lang w:eastAsia="en-US"/>
        </w:rPr>
        <w:t xml:space="preserve">_____ и на основании </w:t>
      </w:r>
      <w:r>
        <w:rPr>
          <w:sz w:val="25"/>
          <w:szCs w:val="25"/>
          <w:highlight w:val="white"/>
          <w:lang w:eastAsia="en-US"/>
        </w:rPr>
        <w:t xml:space="preserve">протокола от ______ №______,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</w:rPr>
        <w:t xml:space="preserve">заключили настоящий </w:t>
      </w:r>
      <w:r>
        <w:rPr>
          <w:sz w:val="25"/>
          <w:szCs w:val="25"/>
        </w:rPr>
        <w:t xml:space="preserve">д</w:t>
      </w:r>
      <w:r>
        <w:rPr>
          <w:sz w:val="25"/>
          <w:szCs w:val="25"/>
        </w:rPr>
        <w:t xml:space="preserve">оговор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поставки </w:t>
      </w:r>
      <w:r>
        <w:rPr>
          <w:sz w:val="25"/>
          <w:szCs w:val="25"/>
        </w:rPr>
        <w:t xml:space="preserve">(далее – «Договор») о нижеследующем: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shd w:val="clear" w:color="auto" w:fill="ffffff"/>
        <w:rPr>
          <w:bCs/>
          <w:sz w:val="25"/>
          <w:szCs w:val="25"/>
        </w:rPr>
      </w:pP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center"/>
        <w:shd w:val="clear" w:color="auto" w:fill="ffffff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Термины и определения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Термины и определения, приведенные в настоящем разделе, предназначены для однозначного понимания формулировок Договора, и будут иметь по тексту Договора следующие значения, если иное прямо не указано в Договоре: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rPr>
          <w:sz w:val="25"/>
          <w:szCs w:val="25"/>
          <w:highlight w:val="white"/>
        </w:rPr>
      </w:pPr>
      <w:r>
        <w:rPr>
          <w:b/>
          <w:sz w:val="25"/>
          <w:szCs w:val="25"/>
          <w:highlight w:val="white"/>
          <w:lang w:eastAsia="en-US"/>
        </w:rPr>
        <w:t xml:space="preserve">«Акт </w:t>
      </w:r>
      <w:r>
        <w:rPr>
          <w:b/>
          <w:sz w:val="25"/>
          <w:szCs w:val="25"/>
          <w:highlight w:val="white"/>
          <w:lang w:eastAsia="en-US"/>
        </w:rPr>
        <w:t xml:space="preserve">входного контроля»</w:t>
      </w:r>
      <w:r>
        <w:rPr>
          <w:sz w:val="25"/>
          <w:szCs w:val="25"/>
          <w:highlight w:val="white"/>
          <w:lang w:eastAsia="en-US"/>
        </w:rPr>
        <w:t xml:space="preserve"> – документ, оформля</w:t>
      </w:r>
      <w:r>
        <w:rPr>
          <w:sz w:val="25"/>
          <w:szCs w:val="25"/>
          <w:highlight w:val="white"/>
          <w:lang w:eastAsia="en-US"/>
        </w:rPr>
        <w:t xml:space="preserve">емый </w:t>
      </w:r>
      <w:r>
        <w:rPr>
          <w:sz w:val="25"/>
          <w:szCs w:val="25"/>
          <w:highlight w:val="white"/>
          <w:lang w:eastAsia="en-US"/>
        </w:rPr>
        <w:t xml:space="preserve">Покупателем </w:t>
      </w:r>
      <w:r>
        <w:rPr>
          <w:sz w:val="25"/>
          <w:szCs w:val="25"/>
          <w:highlight w:val="white"/>
          <w:lang w:eastAsia="en-US"/>
        </w:rPr>
        <w:t xml:space="preserve">в одностороннем порядке при приемке поставленного Товара </w:t>
      </w:r>
      <w:r>
        <w:rPr>
          <w:sz w:val="25"/>
          <w:szCs w:val="25"/>
          <w:highlight w:val="white"/>
          <w:lang w:eastAsia="en-US"/>
        </w:rPr>
        <w:t xml:space="preserve">по количеству</w:t>
      </w:r>
      <w:r>
        <w:rPr>
          <w:sz w:val="25"/>
          <w:szCs w:val="25"/>
          <w:highlight w:val="white"/>
          <w:lang w:eastAsia="en-US"/>
        </w:rPr>
        <w:t xml:space="preserve">,</w:t>
      </w:r>
      <w:r>
        <w:rPr>
          <w:sz w:val="25"/>
          <w:szCs w:val="25"/>
          <w:highlight w:val="white"/>
          <w:lang w:eastAsia="en-US"/>
        </w:rPr>
        <w:t xml:space="preserve"> качеству</w:t>
      </w:r>
      <w:r>
        <w:rPr>
          <w:sz w:val="25"/>
          <w:szCs w:val="25"/>
          <w:highlight w:val="white"/>
          <w:lang w:eastAsia="en-US"/>
        </w:rPr>
        <w:t xml:space="preserve"> и комплектности</w:t>
      </w:r>
      <w:r>
        <w:rPr>
          <w:sz w:val="25"/>
          <w:szCs w:val="25"/>
          <w:highlight w:val="white"/>
          <w:lang w:eastAsia="en-US"/>
        </w:rPr>
        <w:t xml:space="preserve">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b/>
          <w:sz w:val="25"/>
          <w:szCs w:val="25"/>
          <w:highlight w:val="white"/>
          <w:lang w:eastAsia="en-US"/>
        </w:rPr>
        <w:t xml:space="preserve">«Гарантийный срок»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– период,</w:t>
      </w:r>
      <w:r>
        <w:rPr>
          <w:sz w:val="25"/>
          <w:szCs w:val="25"/>
          <w:highlight w:val="white"/>
          <w:lang w:eastAsia="en-US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в течение которого качество поставленного Товара должно соответствовать требованиям Договора и Применимого права, </w:t>
      </w:r>
      <w:r>
        <w:rPr>
          <w:sz w:val="25"/>
          <w:szCs w:val="25"/>
          <w:highlight w:val="white"/>
          <w:lang w:eastAsia="en-US"/>
        </w:rPr>
        <w:t xml:space="preserve">и Поставщик и/ или изготовитель</w:t>
      </w:r>
      <w:r>
        <w:rPr>
          <w:sz w:val="25"/>
          <w:szCs w:val="25"/>
          <w:highlight w:val="white"/>
          <w:lang w:eastAsia="en-US"/>
        </w:rPr>
        <w:t xml:space="preserve"> </w:t>
      </w:r>
      <w:r>
        <w:rPr>
          <w:sz w:val="25"/>
          <w:szCs w:val="25"/>
          <w:highlight w:val="white"/>
          <w:lang w:eastAsia="en-US"/>
        </w:rPr>
        <w:t xml:space="preserve">Товара </w:t>
      </w:r>
      <w:r>
        <w:rPr>
          <w:sz w:val="25"/>
          <w:szCs w:val="25"/>
          <w:highlight w:val="white"/>
          <w:lang w:eastAsia="en-US"/>
        </w:rPr>
        <w:t xml:space="preserve">обязуется устранять все выявленные Покупателем недостатки, несоответствия и/ или дефекты за свой счет. Гарантийный срок, если иное прямо не предусмотрено Договором, распространяется на все составляющие </w:t>
      </w:r>
      <w:r>
        <w:rPr>
          <w:sz w:val="25"/>
          <w:szCs w:val="25"/>
          <w:highlight w:val="white"/>
          <w:lang w:eastAsia="en-US"/>
        </w:rPr>
        <w:t xml:space="preserve">Т</w:t>
      </w:r>
      <w:r>
        <w:rPr>
          <w:sz w:val="25"/>
          <w:szCs w:val="25"/>
          <w:highlight w:val="white"/>
          <w:lang w:eastAsia="en-US"/>
        </w:rPr>
        <w:t xml:space="preserve">овара.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567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b/>
          <w:sz w:val="25"/>
          <w:szCs w:val="25"/>
          <w:highlight w:val="white"/>
          <w:lang w:eastAsia="en-US"/>
        </w:rPr>
        <w:t xml:space="preserve">«Грузополучатели»</w:t>
      </w:r>
      <w:r>
        <w:rPr>
          <w:sz w:val="25"/>
          <w:szCs w:val="25"/>
          <w:highlight w:val="white"/>
          <w:lang w:eastAsia="en-US"/>
        </w:rPr>
        <w:t xml:space="preserve"> – Покупатель и/или его структурные подразделения.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0" w:leader="none"/>
        </w:tabs>
        <w:rPr>
          <w:sz w:val="25"/>
          <w:szCs w:val="25"/>
        </w:rPr>
      </w:pPr>
      <w:r>
        <w:rPr>
          <w:b/>
          <w:sz w:val="25"/>
          <w:szCs w:val="25"/>
          <w:highlight w:val="white"/>
          <w:lang w:eastAsia="en-US"/>
        </w:rPr>
        <w:t xml:space="preserve">«Договор»</w:t>
      </w:r>
      <w:r>
        <w:rPr>
          <w:sz w:val="25"/>
          <w:szCs w:val="25"/>
          <w:highlight w:val="white"/>
          <w:lang w:eastAsia="en-US"/>
        </w:rPr>
        <w:t xml:space="preserve"> – настоящий договор, подписанный </w:t>
      </w:r>
      <w:r>
        <w:rPr>
          <w:sz w:val="25"/>
          <w:szCs w:val="25"/>
          <w:highlight w:val="white"/>
          <w:lang w:eastAsia="en-US"/>
        </w:rPr>
        <w:t xml:space="preserve">Покупателем и Поставщиком</w:t>
      </w:r>
      <w:r>
        <w:rPr>
          <w:sz w:val="25"/>
          <w:szCs w:val="25"/>
          <w:lang w:eastAsia="en-US"/>
        </w:rPr>
        <w:t xml:space="preserve">, включая все п</w:t>
      </w:r>
      <w:r>
        <w:rPr>
          <w:sz w:val="25"/>
          <w:szCs w:val="25"/>
          <w:lang w:eastAsia="en-US"/>
        </w:rPr>
        <w:t xml:space="preserve">риложения к нему, а также дополнительные соглашения к Договору при условии, </w:t>
      </w:r>
      <w:r>
        <w:rPr>
          <w:sz w:val="25"/>
          <w:szCs w:val="25"/>
          <w:lang w:eastAsia="en-US"/>
        </w:rPr>
        <w:t xml:space="preserve">что они заключены надлежащим образом, и из них явно следует, что они составляют часть 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0" w:leader="none"/>
        </w:tabs>
        <w:rPr>
          <w:b/>
          <w:sz w:val="25"/>
          <w:szCs w:val="25"/>
        </w:rPr>
      </w:pPr>
      <w:r>
        <w:rPr>
          <w:b/>
          <w:sz w:val="25"/>
          <w:szCs w:val="25"/>
          <w:lang w:eastAsia="en-US"/>
        </w:rPr>
        <w:t xml:space="preserve">«Накладная ТОРГ-12» </w:t>
      </w:r>
      <w:r>
        <w:rPr>
          <w:sz w:val="25"/>
          <w:szCs w:val="25"/>
          <w:lang w:eastAsia="en-US"/>
        </w:rPr>
        <w:t xml:space="preserve">–</w:t>
      </w:r>
      <w:r>
        <w:rPr>
          <w:b/>
          <w:sz w:val="25"/>
          <w:szCs w:val="25"/>
          <w:lang w:eastAsia="en-US"/>
        </w:rPr>
        <w:t xml:space="preserve"> </w:t>
      </w:r>
      <w:r>
        <w:rPr>
          <w:sz w:val="25"/>
          <w:szCs w:val="25"/>
          <w:lang w:eastAsia="en-US"/>
        </w:rPr>
        <w:t xml:space="preserve">документ, оформляе</w:t>
      </w:r>
      <w:r>
        <w:rPr>
          <w:sz w:val="25"/>
          <w:szCs w:val="25"/>
          <w:lang w:eastAsia="en-US"/>
        </w:rPr>
        <w:t xml:space="preserve">мый по унифицированной форме </w:t>
      </w:r>
      <w:r>
        <w:rPr>
          <w:sz w:val="25"/>
          <w:szCs w:val="25"/>
          <w:lang w:eastAsia="en-US"/>
        </w:rPr>
        <w:br/>
        <w:t xml:space="preserve">№</w:t>
      </w:r>
      <w:r>
        <w:rPr>
          <w:sz w:val="25"/>
          <w:szCs w:val="25"/>
          <w:lang w:eastAsia="en-US"/>
        </w:rPr>
        <w:t xml:space="preserve">ТОРГ-12 «Товарная накладная», утвержденной постановлением Госкомстата РФ </w:t>
      </w:r>
      <w:r>
        <w:rPr>
          <w:sz w:val="25"/>
          <w:szCs w:val="25"/>
          <w:lang w:eastAsia="en-US"/>
        </w:rPr>
        <w:br/>
        <w:t xml:space="preserve">от 25.12.1998 №132, подписываемый Сторонами после завершения приемки </w:t>
      </w:r>
      <w:r>
        <w:rPr>
          <w:sz w:val="25"/>
          <w:szCs w:val="25"/>
          <w:lang w:eastAsia="en-US"/>
        </w:rPr>
        <w:t xml:space="preserve">Товара </w:t>
      </w:r>
      <w:r>
        <w:rPr>
          <w:sz w:val="25"/>
          <w:szCs w:val="25"/>
          <w:lang w:eastAsia="en-US"/>
        </w:rPr>
        <w:t xml:space="preserve">по количеству, качеству и комплектности.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0" w:leader="none"/>
        </w:tabs>
        <w:rPr>
          <w:sz w:val="25"/>
          <w:szCs w:val="25"/>
        </w:rPr>
      </w:pPr>
      <w:r>
        <w:rPr>
          <w:b/>
          <w:sz w:val="25"/>
          <w:szCs w:val="25"/>
          <w:lang w:eastAsia="en-US"/>
        </w:rPr>
        <w:t xml:space="preserve">«Отказ от Договора» </w:t>
      </w:r>
      <w:r>
        <w:rPr>
          <w:sz w:val="25"/>
          <w:szCs w:val="25"/>
          <w:lang w:eastAsia="en-US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46"/>
        <w:ind w:firstLine="709"/>
        <w:jc w:val="both"/>
        <w:keepNext w:val="0"/>
        <w:spacing w:before="0"/>
        <w:tabs>
          <w:tab w:val="left" w:pos="0" w:leader="none"/>
        </w:tabs>
        <w:rPr>
          <w:rFonts w:ascii="Times New Roman" w:hAnsi="Times New Roman"/>
          <w:b w:val="0"/>
          <w:color w:val="auto"/>
          <w:sz w:val="25"/>
          <w:szCs w:val="25"/>
        </w:rPr>
      </w:pPr>
      <w:r>
        <w:rPr>
          <w:rFonts w:ascii="Times New Roman" w:hAnsi="Times New Roman"/>
          <w:color w:val="auto"/>
          <w:sz w:val="25"/>
          <w:szCs w:val="25"/>
          <w:lang w:eastAsia="en-US"/>
        </w:rPr>
        <w:t xml:space="preserve">«Партия Товара» </w:t>
      </w:r>
      <w:r>
        <w:rPr>
          <w:rFonts w:ascii="Times New Roman" w:hAnsi="Times New Roman"/>
          <w:b w:val="0"/>
          <w:color w:val="auto"/>
          <w:sz w:val="25"/>
          <w:szCs w:val="25"/>
          <w:lang w:eastAsia="en-US"/>
        </w:rPr>
        <w:t xml:space="preserve">– часть Товара, единовременно поставляемая Покупателю Поставщиком, </w:t>
      </w:r>
      <w:r>
        <w:rPr>
          <w:rFonts w:ascii="Times New Roman" w:hAnsi="Times New Roman"/>
          <w:b w:val="0"/>
          <w:color w:val="auto"/>
          <w:sz w:val="25"/>
          <w:szCs w:val="25"/>
          <w:lang w:val="ru-RU" w:eastAsia="en-US"/>
        </w:rPr>
        <w:t xml:space="preserve">характеристики</w:t>
      </w:r>
      <w:r>
        <w:rPr>
          <w:rFonts w:ascii="Times New Roman" w:hAnsi="Times New Roman"/>
          <w:b w:val="0"/>
          <w:color w:val="auto"/>
          <w:sz w:val="25"/>
          <w:szCs w:val="25"/>
          <w:lang w:eastAsia="en-US"/>
        </w:rPr>
        <w:t xml:space="preserve"> которой определяются</w:t>
      </w:r>
      <w:r>
        <w:rPr>
          <w:rFonts w:ascii="Times New Roman" w:hAnsi="Times New Roman"/>
          <w:b w:val="0"/>
          <w:color w:val="auto"/>
          <w:sz w:val="25"/>
          <w:szCs w:val="25"/>
          <w:lang w:eastAsia="en-US"/>
        </w:rPr>
        <w:t xml:space="preserve"> </w:t>
      </w:r>
      <w:r>
        <w:rPr>
          <w:rFonts w:ascii="Times New Roman" w:hAnsi="Times New Roman"/>
          <w:b w:val="0"/>
          <w:color w:val="auto"/>
          <w:sz w:val="25"/>
          <w:szCs w:val="25"/>
          <w:lang w:val="ru-RU" w:eastAsia="en-US"/>
        </w:rPr>
        <w:t xml:space="preserve">Заявкой Покупателя в соответствии со </w:t>
      </w:r>
      <w:r>
        <w:rPr>
          <w:rFonts w:ascii="Times New Roman" w:hAnsi="Times New Roman"/>
          <w:b w:val="0"/>
          <w:color w:val="auto"/>
          <w:sz w:val="25"/>
          <w:szCs w:val="25"/>
          <w:lang w:eastAsia="en-US"/>
        </w:rPr>
        <w:t xml:space="preserve">Спецификацией, являющейся приложением к Договору.</w:t>
      </w:r>
      <w:r>
        <w:rPr>
          <w:rFonts w:ascii="Times New Roman" w:hAnsi="Times New Roman"/>
          <w:b w:val="0"/>
          <w:color w:val="auto"/>
          <w:sz w:val="25"/>
          <w:szCs w:val="25"/>
        </w:rPr>
      </w:r>
      <w:r>
        <w:rPr>
          <w:rFonts w:ascii="Times New Roman" w:hAnsi="Times New Roman"/>
          <w:b w:val="0"/>
          <w:color w:val="auto"/>
          <w:sz w:val="25"/>
          <w:szCs w:val="25"/>
        </w:rPr>
      </w:r>
    </w:p>
    <w:p>
      <w:pPr>
        <w:ind w:firstLine="709"/>
        <w:jc w:val="both"/>
        <w:tabs>
          <w:tab w:val="left" w:pos="0" w:leader="none"/>
        </w:tabs>
        <w:rPr>
          <w:b/>
          <w:sz w:val="25"/>
          <w:szCs w:val="25"/>
        </w:rPr>
      </w:pPr>
      <w:r>
        <w:rPr>
          <w:b/>
          <w:sz w:val="25"/>
          <w:szCs w:val="25"/>
          <w:lang w:eastAsia="en-US"/>
        </w:rPr>
        <w:t xml:space="preserve">«Применимое право»</w:t>
      </w:r>
      <w:r>
        <w:rPr>
          <w:sz w:val="25"/>
          <w:szCs w:val="25"/>
          <w:lang w:eastAsia="en-US"/>
        </w:rPr>
        <w:t xml:space="preserve"> – обязательные для Сторон в процес</w:t>
      </w:r>
      <w:r>
        <w:rPr>
          <w:sz w:val="25"/>
          <w:szCs w:val="25"/>
          <w:lang w:eastAsia="en-US"/>
        </w:rPr>
        <w:t xml:space="preserve">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технические регламенты, национальные стандарты (ГОСТ Р), иные </w:t>
      </w:r>
      <w:r>
        <w:rPr>
          <w:sz w:val="25"/>
          <w:szCs w:val="25"/>
          <w:lang w:eastAsia="en-US"/>
        </w:rPr>
        <w:t xml:space="preserve">нормативные </w:t>
      </w:r>
      <w:r>
        <w:rPr>
          <w:sz w:val="25"/>
          <w:szCs w:val="25"/>
          <w:lang w:eastAsia="en-US"/>
        </w:rPr>
        <w:t xml:space="preserve">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</w:t>
      </w:r>
      <w:r>
        <w:rPr>
          <w:sz w:val="25"/>
          <w:szCs w:val="25"/>
          <w:lang w:eastAsia="en-US"/>
        </w:rPr>
        <w:t xml:space="preserve"> и противопожарной безопасности</w:t>
      </w:r>
      <w:r>
        <w:rPr>
          <w:sz w:val="25"/>
          <w:szCs w:val="25"/>
          <w:lang w:eastAsia="en-US"/>
        </w:rPr>
        <w:t xml:space="preserve">, относящиеся к </w:t>
      </w:r>
      <w:r>
        <w:rPr>
          <w:sz w:val="25"/>
          <w:szCs w:val="25"/>
          <w:lang w:eastAsia="en-US"/>
        </w:rPr>
        <w:t xml:space="preserve">Т</w:t>
      </w:r>
      <w:r>
        <w:rPr>
          <w:sz w:val="25"/>
          <w:szCs w:val="25"/>
          <w:lang w:eastAsia="en-US"/>
        </w:rPr>
        <w:t xml:space="preserve">овару</w:t>
      </w:r>
      <w:r>
        <w:rPr>
          <w:sz w:val="25"/>
          <w:szCs w:val="25"/>
          <w:lang w:eastAsia="en-US"/>
        </w:rPr>
        <w:t xml:space="preserve">.</w:t>
      </w:r>
      <w:r>
        <w:rPr>
          <w:b/>
          <w:sz w:val="25"/>
          <w:szCs w:val="25"/>
          <w:lang w:eastAsia="en-US"/>
        </w:rPr>
        <w:t xml:space="preserve"> 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ind w:firstLine="709"/>
        <w:jc w:val="both"/>
        <w:tabs>
          <w:tab w:val="left" w:pos="0" w:leader="none"/>
        </w:tabs>
        <w:rPr>
          <w:sz w:val="25"/>
          <w:szCs w:val="25"/>
        </w:rPr>
      </w:pPr>
      <w:r>
        <w:rPr>
          <w:b/>
          <w:sz w:val="25"/>
          <w:szCs w:val="25"/>
          <w:lang w:eastAsia="en-US"/>
        </w:rPr>
        <w:t xml:space="preserve">«Субъект МСП»</w:t>
      </w:r>
      <w:r>
        <w:rPr>
          <w:sz w:val="25"/>
          <w:szCs w:val="25"/>
          <w:lang w:eastAsia="en-US"/>
        </w:rPr>
        <w:t xml:space="preserve"> – субъект малого и среднего предпринимательства.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tabs>
          <w:tab w:val="left" w:pos="0" w:leader="none"/>
        </w:tabs>
        <w:rPr>
          <w:sz w:val="25"/>
          <w:szCs w:val="25"/>
        </w:rPr>
      </w:pPr>
      <w:r>
        <w:rPr>
          <w:b/>
          <w:sz w:val="25"/>
          <w:szCs w:val="25"/>
          <w:lang w:eastAsia="en-US"/>
        </w:rPr>
        <w:t xml:space="preserve">«Цена Договора»</w:t>
      </w:r>
      <w:r>
        <w:rPr>
          <w:sz w:val="25"/>
          <w:szCs w:val="25"/>
          <w:lang w:eastAsia="en-US"/>
        </w:rPr>
        <w:t xml:space="preserve"> – определяемая в соответствии с разделом</w:t>
      </w:r>
      <w:r>
        <w:rPr>
          <w:sz w:val="25"/>
          <w:szCs w:val="25"/>
          <w:lang w:eastAsia="en-US"/>
        </w:rPr>
        <w:t xml:space="preserve"> 2</w:t>
      </w:r>
      <w:r>
        <w:rPr>
          <w:sz w:val="25"/>
          <w:szCs w:val="25"/>
          <w:lang w:eastAsia="en-US"/>
        </w:rPr>
        <w:t xml:space="preserve"> Договора сумма, </w:t>
      </w:r>
      <w:r>
        <w:rPr>
          <w:sz w:val="25"/>
          <w:szCs w:val="25"/>
          <w:lang w:eastAsia="en-US"/>
        </w:rPr>
        <w:t xml:space="preserve">которую </w:t>
      </w:r>
      <w:r>
        <w:rPr>
          <w:sz w:val="25"/>
          <w:szCs w:val="25"/>
          <w:lang w:eastAsia="en-US"/>
        </w:rPr>
        <w:t xml:space="preserve">Покупатель</w:t>
      </w:r>
      <w:r>
        <w:rPr>
          <w:sz w:val="25"/>
          <w:szCs w:val="25"/>
          <w:lang w:eastAsia="en-US"/>
        </w:rPr>
        <w:t xml:space="preserve"> обязуется уплатить </w:t>
      </w:r>
      <w:r>
        <w:rPr>
          <w:sz w:val="25"/>
          <w:szCs w:val="25"/>
          <w:lang w:eastAsia="en-US"/>
        </w:rPr>
        <w:t xml:space="preserve">Поставщику</w:t>
      </w:r>
      <w:r>
        <w:rPr>
          <w:sz w:val="25"/>
          <w:szCs w:val="25"/>
          <w:lang w:eastAsia="en-US"/>
        </w:rPr>
        <w:t xml:space="preserve"> в порядке и на условиях, установленных Договором</w:t>
      </w:r>
      <w:r>
        <w:rPr>
          <w:sz w:val="25"/>
          <w:szCs w:val="25"/>
          <w:lang w:eastAsia="en-US"/>
        </w:rPr>
        <w:t xml:space="preserve">, включающая компенсацию всех издержек Поставщика и причитающееся ему вознаграждение, а также инфляционные риски на весь период действия Договора</w:t>
      </w:r>
      <w:r>
        <w:rPr>
          <w:sz w:val="25"/>
          <w:szCs w:val="25"/>
          <w:lang w:eastAsia="en-US"/>
        </w:rPr>
        <w:t xml:space="preserve">.</w:t>
      </w:r>
      <w:r>
        <w:rPr>
          <w:sz w:val="25"/>
          <w:szCs w:val="25"/>
          <w:lang w:eastAsia="en-US"/>
        </w:rPr>
        <w:t xml:space="preserve">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center"/>
        <w:shd w:val="clear" w:color="auto" w:fill="ffffff"/>
        <w:rPr>
          <w:bCs/>
          <w:sz w:val="25"/>
          <w:szCs w:val="25"/>
        </w:rPr>
      </w:pP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Предмет Договора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bCs/>
          <w:sz w:val="25"/>
          <w:szCs w:val="25"/>
        </w:rPr>
        <w:t xml:space="preserve">Поставщик обязуется </w:t>
      </w:r>
      <w:r>
        <w:rPr>
          <w:bCs/>
          <w:sz w:val="25"/>
          <w:szCs w:val="25"/>
        </w:rPr>
        <w:t xml:space="preserve">в порядке и сроки, установленные Договором, </w:t>
      </w:r>
      <w:r>
        <w:rPr>
          <w:bCs/>
          <w:sz w:val="25"/>
          <w:szCs w:val="25"/>
        </w:rPr>
        <w:t xml:space="preserve">передать </w:t>
      </w:r>
      <w:r>
        <w:rPr>
          <w:bCs/>
          <w:sz w:val="25"/>
          <w:szCs w:val="25"/>
        </w:rPr>
        <w:t xml:space="preserve">в собственность </w:t>
      </w:r>
      <w:r>
        <w:rPr>
          <w:bCs/>
          <w:sz w:val="25"/>
          <w:szCs w:val="25"/>
        </w:rPr>
        <w:t xml:space="preserve">Покупателю</w:t>
      </w:r>
      <w:r>
        <w:rPr>
          <w:rFonts w:eastAsia="Calibri"/>
          <w:bCs/>
          <w:sz w:val="25"/>
          <w:szCs w:val="25"/>
          <w:lang w:eastAsia="en-US"/>
        </w:rPr>
        <w:t xml:space="preserve"> – </w:t>
      </w:r>
      <w:r>
        <w:rPr>
          <w:rFonts w:eastAsia="Calibri"/>
          <w:bCs/>
          <w:sz w:val="25"/>
          <w:szCs w:val="25"/>
          <w:lang w:eastAsia="en-US"/>
        </w:rPr>
        <w:t xml:space="preserve">материалы для измерения уровня жидкости и ее очистки</w:t>
      </w:r>
      <w:r>
        <w:rPr>
          <w:bCs/>
          <w:sz w:val="25"/>
          <w:szCs w:val="25"/>
        </w:rPr>
        <w:t xml:space="preserve">(д</w:t>
      </w:r>
      <w:r>
        <w:rPr>
          <w:bCs/>
          <w:sz w:val="25"/>
          <w:szCs w:val="25"/>
        </w:rPr>
        <w:t xml:space="preserve">алее </w:t>
      </w:r>
      <w:r>
        <w:rPr>
          <w:bCs/>
          <w:sz w:val="25"/>
          <w:szCs w:val="25"/>
        </w:rPr>
        <w:t xml:space="preserve">– Товар)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в соответствии со Спецификацией (Приложение №1 к Договору)</w:t>
      </w:r>
      <w:r>
        <w:rPr>
          <w:bCs/>
          <w:sz w:val="25"/>
          <w:szCs w:val="25"/>
        </w:rPr>
        <w:t xml:space="preserve">,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а Покупатель обязуется принять Товар </w:t>
      </w:r>
      <w:r>
        <w:rPr>
          <w:bCs/>
          <w:sz w:val="25"/>
          <w:szCs w:val="25"/>
        </w:rPr>
        <w:t xml:space="preserve">и уплатить Цену Договора</w:t>
      </w:r>
      <w:r>
        <w:rPr>
          <w:bCs/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Поставка Товара осуществляется партиями по зая</w:t>
      </w:r>
      <w:r>
        <w:rPr>
          <w:sz w:val="25"/>
          <w:szCs w:val="25"/>
        </w:rPr>
        <w:t xml:space="preserve">вк</w:t>
      </w:r>
      <w:r>
        <w:rPr>
          <w:sz w:val="25"/>
          <w:szCs w:val="25"/>
        </w:rPr>
        <w:t xml:space="preserve">ам</w:t>
      </w:r>
      <w:r>
        <w:rPr>
          <w:sz w:val="25"/>
          <w:szCs w:val="25"/>
        </w:rPr>
        <w:t xml:space="preserve"> Покупателя, </w:t>
      </w:r>
      <w:r>
        <w:rPr>
          <w:sz w:val="25"/>
          <w:szCs w:val="25"/>
        </w:rPr>
        <w:t xml:space="preserve">оформля</w:t>
      </w:r>
      <w:r>
        <w:rPr>
          <w:sz w:val="25"/>
          <w:szCs w:val="25"/>
        </w:rPr>
        <w:t xml:space="preserve">ем</w:t>
      </w:r>
      <w:r>
        <w:rPr>
          <w:sz w:val="25"/>
          <w:szCs w:val="25"/>
        </w:rPr>
        <w:t xml:space="preserve">ым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в соответствии со Спецификацией </w:t>
      </w:r>
      <w:r>
        <w:rPr>
          <w:sz w:val="25"/>
          <w:szCs w:val="25"/>
        </w:rPr>
        <w:t xml:space="preserve">по форме </w:t>
      </w:r>
      <w:r>
        <w:rPr>
          <w:sz w:val="25"/>
          <w:szCs w:val="25"/>
        </w:rPr>
        <w:t xml:space="preserve">Приложения</w:t>
      </w:r>
      <w:r>
        <w:rPr>
          <w:sz w:val="25"/>
          <w:szCs w:val="25"/>
        </w:rPr>
        <w:t xml:space="preserve"> №2 к Договору (далее – Заявка) и </w:t>
      </w:r>
      <w:r>
        <w:rPr>
          <w:sz w:val="25"/>
          <w:szCs w:val="25"/>
        </w:rPr>
        <w:t xml:space="preserve">напр</w:t>
      </w:r>
      <w:r>
        <w:rPr>
          <w:sz w:val="25"/>
          <w:szCs w:val="25"/>
        </w:rPr>
        <w:t xml:space="preserve">авляем</w:t>
      </w:r>
      <w:r>
        <w:rPr>
          <w:sz w:val="25"/>
          <w:szCs w:val="25"/>
        </w:rPr>
        <w:t xml:space="preserve">ым</w:t>
      </w:r>
      <w:r>
        <w:rPr>
          <w:sz w:val="25"/>
          <w:szCs w:val="25"/>
        </w:rPr>
        <w:t xml:space="preserve"> П</w:t>
      </w:r>
      <w:r>
        <w:rPr>
          <w:sz w:val="25"/>
          <w:szCs w:val="25"/>
        </w:rPr>
        <w:t xml:space="preserve">оставщику</w:t>
      </w:r>
      <w:r>
        <w:rPr>
          <w:sz w:val="25"/>
          <w:szCs w:val="25"/>
        </w:rPr>
        <w:t xml:space="preserve"> в порядке</w:t>
      </w:r>
      <w:r>
        <w:rPr>
          <w:sz w:val="25"/>
          <w:szCs w:val="25"/>
        </w:rPr>
        <w:t xml:space="preserve"> и сроки</w:t>
      </w:r>
      <w:r>
        <w:rPr>
          <w:sz w:val="25"/>
          <w:szCs w:val="25"/>
        </w:rPr>
        <w:t xml:space="preserve">, установленн</w:t>
      </w:r>
      <w:r>
        <w:rPr>
          <w:sz w:val="25"/>
          <w:szCs w:val="25"/>
        </w:rPr>
        <w:t xml:space="preserve">ые</w:t>
      </w:r>
      <w:r>
        <w:rPr>
          <w:sz w:val="25"/>
          <w:szCs w:val="25"/>
        </w:rPr>
        <w:t xml:space="preserve"> пунктом 3.1 Договор</w:t>
      </w:r>
      <w:r>
        <w:rPr>
          <w:sz w:val="25"/>
          <w:szCs w:val="25"/>
        </w:rPr>
        <w:t xml:space="preserve">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Наименование, ассортимент и количество Товара, </w:t>
      </w:r>
      <w:r>
        <w:rPr>
          <w:sz w:val="25"/>
          <w:szCs w:val="25"/>
        </w:rPr>
        <w:t xml:space="preserve">а также </w:t>
      </w:r>
      <w:r>
        <w:rPr>
          <w:sz w:val="25"/>
          <w:szCs w:val="25"/>
        </w:rPr>
        <w:t xml:space="preserve">место </w:t>
      </w:r>
      <w:r>
        <w:rPr>
          <w:sz w:val="25"/>
          <w:szCs w:val="25"/>
        </w:rPr>
        <w:t xml:space="preserve">его </w:t>
      </w:r>
      <w:r>
        <w:rPr>
          <w:sz w:val="25"/>
          <w:szCs w:val="25"/>
        </w:rPr>
        <w:t xml:space="preserve">поставки </w:t>
      </w:r>
      <w:r>
        <w:rPr>
          <w:sz w:val="25"/>
          <w:szCs w:val="25"/>
        </w:rPr>
        <w:t xml:space="preserve">и Грузополучатели </w:t>
      </w:r>
      <w:r>
        <w:rPr>
          <w:sz w:val="25"/>
          <w:szCs w:val="25"/>
        </w:rPr>
        <w:t xml:space="preserve">указыва</w:t>
      </w:r>
      <w:r>
        <w:rPr>
          <w:sz w:val="25"/>
          <w:szCs w:val="25"/>
        </w:rPr>
        <w:t xml:space="preserve">ю</w:t>
      </w:r>
      <w:r>
        <w:rPr>
          <w:sz w:val="25"/>
          <w:szCs w:val="25"/>
        </w:rPr>
        <w:t xml:space="preserve">тся </w:t>
      </w:r>
      <w:r>
        <w:rPr>
          <w:sz w:val="25"/>
          <w:szCs w:val="25"/>
        </w:rPr>
        <w:t xml:space="preserve">в </w:t>
      </w:r>
      <w:r>
        <w:rPr>
          <w:sz w:val="25"/>
          <w:szCs w:val="25"/>
        </w:rPr>
        <w:t xml:space="preserve">Спецификации.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bCs/>
          <w:sz w:val="25"/>
          <w:szCs w:val="25"/>
        </w:rPr>
        <w:t xml:space="preserve">Общий с</w:t>
      </w:r>
      <w:r>
        <w:rPr>
          <w:bCs/>
          <w:sz w:val="25"/>
          <w:szCs w:val="25"/>
        </w:rPr>
        <w:t xml:space="preserve">рок поставки Товара</w:t>
      </w:r>
      <w:r>
        <w:rPr>
          <w:bCs/>
          <w:sz w:val="25"/>
          <w:szCs w:val="25"/>
        </w:rPr>
        <w:t xml:space="preserve">: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с 01.01.</w:t>
      </w:r>
      <w:r>
        <w:rPr>
          <w:bCs/>
          <w:sz w:val="25"/>
          <w:szCs w:val="25"/>
        </w:rPr>
        <w:t xml:space="preserve">2026 г по 31.12.2026 г.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bCs/>
          <w:sz w:val="25"/>
          <w:szCs w:val="25"/>
        </w:rPr>
        <w:t xml:space="preserve"> Срок поставки Товара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(партии Товара)</w:t>
      </w:r>
      <w:r>
        <w:rPr>
          <w:bCs/>
          <w:sz w:val="25"/>
          <w:szCs w:val="25"/>
        </w:rPr>
        <w:t xml:space="preserve"> по Заявке составляет </w:t>
      </w:r>
      <w:r>
        <w:rPr>
          <w:bCs/>
          <w:sz w:val="25"/>
          <w:szCs w:val="25"/>
        </w:rPr>
        <w:t xml:space="preserve">60</w:t>
      </w:r>
      <w:r>
        <w:rPr>
          <w:bCs/>
          <w:sz w:val="25"/>
          <w:szCs w:val="25"/>
        </w:rPr>
        <w:t xml:space="preserve"> (шестьдесят</w:t>
      </w:r>
      <w:r>
        <w:rPr>
          <w:bCs/>
          <w:sz w:val="25"/>
          <w:szCs w:val="25"/>
        </w:rPr>
        <w:t xml:space="preserve">) календарных дней с даты получения заявки от Покупателя.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  <w:highlight w:val="none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ins w:id="1" w:author="gracheva_nv" w:date="2025-07-08T22:33:32Z" oouserid="gracheva_nv">
        <w:r>
          <w:rPr>
            <w:sz w:val="25"/>
            <w:szCs w:val="25"/>
            <w:highlight w:val="none"/>
          </w:rPr>
        </w:r>
      </w:ins>
      <w:r>
        <w:rPr>
          <w:b/>
          <w:bCs/>
          <w:sz w:val="25"/>
          <w:szCs w:val="25"/>
        </w:rPr>
        <w:t xml:space="preserve">Цена Договора и порядок </w:t>
      </w:r>
      <w:r>
        <w:rPr>
          <w:b/>
          <w:bCs/>
          <w:sz w:val="25"/>
          <w:szCs w:val="25"/>
        </w:rPr>
        <w:t xml:space="preserve">расчетов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Цена Договора</w:t>
      </w:r>
      <w:r>
        <w:rPr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является предельной и составляет </w:t>
      </w:r>
      <w:r>
        <w:rPr>
          <w:sz w:val="25"/>
          <w:szCs w:val="25"/>
          <w:highlight w:val="white"/>
        </w:rPr>
        <w:t xml:space="preserve">_______</w:t>
      </w:r>
      <w:r>
        <w:rPr>
          <w:bCs/>
          <w:sz w:val="25"/>
          <w:szCs w:val="25"/>
          <w:highlight w:val="white"/>
        </w:rPr>
        <w:t xml:space="preserve"> (</w:t>
      </w:r>
      <w:r>
        <w:rPr>
          <w:sz w:val="25"/>
          <w:szCs w:val="25"/>
          <w:highlight w:val="white"/>
        </w:rPr>
        <w:t xml:space="preserve">_____</w:t>
      </w:r>
      <w:r>
        <w:rPr>
          <w:sz w:val="25"/>
          <w:szCs w:val="25"/>
          <w:highlight w:val="white"/>
        </w:rPr>
        <w:t xml:space="preserve">_____</w:t>
      </w:r>
      <w:r>
        <w:rPr>
          <w:bCs/>
          <w:sz w:val="25"/>
          <w:szCs w:val="25"/>
          <w:highlight w:val="white"/>
        </w:rPr>
        <w:t xml:space="preserve">) рублей </w:t>
      </w:r>
      <w:r>
        <w:rPr>
          <w:sz w:val="25"/>
          <w:szCs w:val="25"/>
          <w:highlight w:val="white"/>
        </w:rPr>
        <w:t xml:space="preserve">___</w:t>
      </w:r>
      <w:r>
        <w:rPr>
          <w:bCs/>
          <w:sz w:val="25"/>
          <w:szCs w:val="25"/>
          <w:highlight w:val="white"/>
        </w:rPr>
        <w:t xml:space="preserve"> копеек</w:t>
      </w:r>
      <w:r>
        <w:rPr>
          <w:bCs/>
          <w:sz w:val="25"/>
          <w:szCs w:val="25"/>
          <w:highlight w:val="white"/>
        </w:rPr>
        <w:t xml:space="preserve">, в том числе </w:t>
      </w:r>
      <w:r>
        <w:rPr>
          <w:bCs/>
          <w:sz w:val="25"/>
          <w:szCs w:val="25"/>
          <w:highlight w:val="white"/>
        </w:rPr>
        <w:t xml:space="preserve">НДС</w:t>
      </w:r>
      <w:r>
        <w:rPr>
          <w:bCs/>
          <w:sz w:val="25"/>
          <w:szCs w:val="25"/>
          <w:highlight w:val="white"/>
        </w:rPr>
        <w:t xml:space="preserve"> (___%) составляет _______ (_________) рублей ___ копеек.</w:t>
      </w:r>
      <w:r>
        <w:rPr>
          <w:bCs/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[</w:t>
      </w:r>
      <w:r>
        <w:rPr>
          <w:bCs/>
          <w:sz w:val="25"/>
          <w:szCs w:val="25"/>
          <w:highlight w:val="white"/>
        </w:rPr>
        <w:t xml:space="preserve">е</w:t>
      </w:r>
      <w:r>
        <w:rPr>
          <w:bCs/>
          <w:i/>
          <w:sz w:val="25"/>
          <w:szCs w:val="25"/>
          <w:highlight w:val="white"/>
        </w:rPr>
        <w:t xml:space="preserve">сли НДС не облагается, указать причину]</w:t>
      </w:r>
      <w:r>
        <w:rPr>
          <w:bCs/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bCs/>
          <w:sz w:val="25"/>
          <w:szCs w:val="25"/>
        </w:rPr>
        <w:t xml:space="preserve">Цена за единицу Товара определяется </w:t>
      </w:r>
      <w:r>
        <w:rPr>
          <w:bCs/>
          <w:sz w:val="25"/>
          <w:szCs w:val="25"/>
        </w:rPr>
        <w:t xml:space="preserve">в Спецификации (Приложение №1 к Договору)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в </w:t>
      </w:r>
      <w:r>
        <w:rPr>
          <w:bCs/>
          <w:sz w:val="25"/>
          <w:szCs w:val="25"/>
        </w:rPr>
        <w:t xml:space="preserve">соответствии </w:t>
      </w:r>
      <w:r>
        <w:rPr>
          <w:sz w:val="25"/>
          <w:szCs w:val="25"/>
        </w:rPr>
        <w:t xml:space="preserve">с условиями проведенной конкурентной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закупочной/ или закупочной</w:t>
      </w:r>
      <w:r>
        <w:rPr>
          <w:sz w:val="25"/>
          <w:szCs w:val="25"/>
        </w:rPr>
        <w:t xml:space="preserve"> процедуры</w:t>
      </w:r>
      <w:r>
        <w:rPr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и является фиксированной в течение всего срока действия Договора. </w:t>
      </w:r>
      <w:r>
        <w:rPr>
          <w:sz w:val="25"/>
          <w:szCs w:val="25"/>
        </w:rPr>
        <w:t xml:space="preserve">Общая стоимость Товара (всех партий Товара), указанного в Заявках, оформленных Покупателем в течение срока действия Договора, </w:t>
      </w:r>
      <w:r>
        <w:rPr>
          <w:sz w:val="25"/>
          <w:szCs w:val="25"/>
        </w:rPr>
        <w:t xml:space="preserve">не может превышать </w:t>
      </w:r>
      <w:r>
        <w:rPr>
          <w:sz w:val="25"/>
          <w:szCs w:val="25"/>
        </w:rPr>
        <w:t xml:space="preserve">Ц</w:t>
      </w:r>
      <w:r>
        <w:rPr>
          <w:sz w:val="25"/>
          <w:szCs w:val="25"/>
        </w:rPr>
        <w:t xml:space="preserve">ену Договора, указанную в п</w:t>
      </w:r>
      <w:r>
        <w:rPr>
          <w:sz w:val="25"/>
          <w:szCs w:val="25"/>
        </w:rPr>
        <w:t xml:space="preserve">ункте</w:t>
      </w:r>
      <w:r>
        <w:rPr>
          <w:sz w:val="25"/>
          <w:szCs w:val="25"/>
        </w:rPr>
        <w:t xml:space="preserve"> 2.1 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clear" w:pos="85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Цена Договора включает </w:t>
      </w:r>
      <w:r>
        <w:rPr>
          <w:bCs/>
          <w:sz w:val="25"/>
          <w:szCs w:val="25"/>
        </w:rPr>
        <w:t xml:space="preserve">в себя </w:t>
      </w:r>
      <w:r>
        <w:rPr>
          <w:bCs/>
          <w:sz w:val="25"/>
          <w:szCs w:val="25"/>
        </w:rPr>
        <w:t xml:space="preserve">прибыль Поставщика, а также </w:t>
      </w:r>
      <w:r>
        <w:rPr>
          <w:bCs/>
          <w:sz w:val="25"/>
          <w:szCs w:val="25"/>
        </w:rPr>
        <w:t xml:space="preserve">все </w:t>
      </w:r>
      <w:r>
        <w:rPr>
          <w:bCs/>
          <w:sz w:val="25"/>
          <w:szCs w:val="25"/>
        </w:rPr>
        <w:t xml:space="preserve">расходы</w:t>
      </w:r>
      <w:r>
        <w:rPr>
          <w:bCs/>
          <w:sz w:val="25"/>
          <w:szCs w:val="25"/>
        </w:rPr>
        <w:t xml:space="preserve"> и затраты </w:t>
      </w:r>
      <w:r>
        <w:rPr>
          <w:bCs/>
          <w:sz w:val="25"/>
          <w:szCs w:val="25"/>
        </w:rPr>
        <w:t xml:space="preserve">Поставщика на</w:t>
      </w:r>
      <w:r>
        <w:rPr>
          <w:bCs/>
          <w:sz w:val="25"/>
          <w:szCs w:val="25"/>
        </w:rPr>
        <w:t xml:space="preserve">: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- п</w:t>
      </w:r>
      <w:r>
        <w:rPr>
          <w:bCs/>
          <w:sz w:val="25"/>
          <w:szCs w:val="25"/>
        </w:rPr>
        <w:t xml:space="preserve">роизводство </w:t>
      </w:r>
      <w:r>
        <w:rPr>
          <w:bCs/>
          <w:sz w:val="25"/>
          <w:szCs w:val="25"/>
        </w:rPr>
        <w:t xml:space="preserve">и</w:t>
      </w:r>
      <w:r>
        <w:rPr>
          <w:bCs/>
          <w:sz w:val="25"/>
          <w:szCs w:val="25"/>
        </w:rPr>
        <w:t xml:space="preserve"> приобретение</w:t>
      </w:r>
      <w:r>
        <w:rPr>
          <w:bCs/>
          <w:sz w:val="25"/>
          <w:szCs w:val="25"/>
        </w:rPr>
        <w:t xml:space="preserve"> Товара</w:t>
      </w:r>
      <w:r>
        <w:rPr>
          <w:bCs/>
          <w:sz w:val="25"/>
          <w:szCs w:val="25"/>
        </w:rPr>
        <w:t xml:space="preserve">;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- т</w:t>
      </w:r>
      <w:r>
        <w:rPr>
          <w:bCs/>
          <w:sz w:val="25"/>
          <w:szCs w:val="25"/>
        </w:rPr>
        <w:t xml:space="preserve">ранспортировку Товара до </w:t>
      </w:r>
      <w:r>
        <w:rPr>
          <w:bCs/>
          <w:sz w:val="25"/>
          <w:szCs w:val="25"/>
        </w:rPr>
        <w:t xml:space="preserve">м</w:t>
      </w:r>
      <w:r>
        <w:rPr>
          <w:bCs/>
          <w:sz w:val="25"/>
          <w:szCs w:val="25"/>
        </w:rPr>
        <w:t xml:space="preserve">еста поставки, погрузку, разгру</w:t>
      </w:r>
      <w:r>
        <w:rPr>
          <w:bCs/>
          <w:sz w:val="25"/>
          <w:szCs w:val="25"/>
        </w:rPr>
        <w:t xml:space="preserve">зку, стоимость тары и упаковки;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sz w:val="25"/>
          <w:szCs w:val="25"/>
          <w:highlight w:val="none"/>
        </w:rPr>
      </w:pPr>
      <w:r>
        <w:rPr>
          <w:bCs/>
          <w:sz w:val="25"/>
          <w:szCs w:val="25"/>
        </w:rPr>
        <w:t xml:space="preserve">- п</w:t>
      </w:r>
      <w:r>
        <w:rPr>
          <w:bCs/>
          <w:sz w:val="25"/>
          <w:szCs w:val="25"/>
        </w:rPr>
        <w:t xml:space="preserve">одлежащие уплате налоги, сборы и</w:t>
      </w:r>
      <w:r>
        <w:rPr>
          <w:bCs/>
          <w:sz w:val="25"/>
          <w:szCs w:val="25"/>
        </w:rPr>
        <w:t xml:space="preserve"> </w:t>
      </w:r>
      <w:r>
        <w:rPr>
          <w:bCs/>
          <w:sz w:val="25"/>
          <w:szCs w:val="25"/>
        </w:rPr>
        <w:t xml:space="preserve">пошлины (в т</w:t>
      </w:r>
      <w:r>
        <w:rPr>
          <w:bCs/>
          <w:sz w:val="25"/>
          <w:szCs w:val="25"/>
        </w:rPr>
        <w:t xml:space="preserve">ом числе</w:t>
      </w:r>
      <w:r>
        <w:rPr>
          <w:bCs/>
          <w:sz w:val="25"/>
          <w:szCs w:val="25"/>
        </w:rPr>
        <w:t xml:space="preserve"> по таможенному оформлению</w:t>
      </w:r>
      <w:r>
        <w:rPr>
          <w:bCs/>
          <w:sz w:val="25"/>
          <w:szCs w:val="25"/>
        </w:rPr>
        <w:t xml:space="preserve"> Товара</w:t>
      </w:r>
      <w:r>
        <w:rPr>
          <w:bCs/>
          <w:sz w:val="25"/>
          <w:szCs w:val="25"/>
        </w:rPr>
        <w:t xml:space="preserve">, если применимо)</w:t>
      </w:r>
      <w:r>
        <w:rPr>
          <w:bCs/>
          <w:sz w:val="25"/>
          <w:szCs w:val="25"/>
        </w:rPr>
        <w:t xml:space="preserve">;</w:t>
      </w: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</w:p>
    <w:p>
      <w:pPr>
        <w:ind w:left="0" w:firstLine="0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sz w:val="25"/>
          <w:szCs w:val="25"/>
        </w:rPr>
      </w:pPr>
      <w:r>
        <w:rPr>
          <w:bCs/>
          <w:sz w:val="25"/>
          <w:szCs w:val="25"/>
          <w:highlight w:val="none"/>
        </w:rPr>
        <w:t xml:space="preserve">               -заработную плату, накладные и командировочные расходы персонала Поставщика;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num" w:pos="0" w:leader="none"/>
          <w:tab w:val="num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- в</w:t>
      </w:r>
      <w:r>
        <w:rPr>
          <w:bCs/>
          <w:sz w:val="25"/>
          <w:szCs w:val="25"/>
        </w:rPr>
        <w:t xml:space="preserve">се прочие затраты и расходы Поставщика, связанные с поставкой Товара </w:t>
      </w:r>
      <w:r>
        <w:rPr>
          <w:bCs/>
          <w:sz w:val="25"/>
          <w:szCs w:val="25"/>
        </w:rPr>
        <w:t xml:space="preserve">и исполнением иных обязательств по Договору, а также все непредвиденные расходы, которые могут возникнуть у Поставщика в течение срока действия Договора</w:t>
      </w:r>
      <w:r>
        <w:rPr>
          <w:bCs/>
          <w:sz w:val="25"/>
          <w:szCs w:val="25"/>
        </w:rPr>
        <w:t xml:space="preserve">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num" w:pos="568" w:leader="none"/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Увеличения цены Договора</w:t>
      </w:r>
      <w:r>
        <w:rPr>
          <w:sz w:val="25"/>
          <w:szCs w:val="25"/>
        </w:rPr>
        <w:t xml:space="preserve"> не требует заключения дополнительного соглашения к Договору только в случае, когда оно вызвано изменением ставки российского НДС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sz w:val="25"/>
          <w:szCs w:val="25"/>
        </w:rPr>
      </w:pPr>
      <w:r>
        <w:rPr>
          <w:bCs/>
          <w:sz w:val="25"/>
          <w:szCs w:val="25"/>
          <w:highlight w:val="none"/>
        </w:rPr>
      </w:r>
      <w:r>
        <w:rPr>
          <w:bCs/>
          <w:sz w:val="25"/>
          <w:szCs w:val="25"/>
          <w:highlight w:val="none"/>
        </w:rPr>
        <w:t xml:space="preserve">О</w:t>
      </w:r>
      <w:r>
        <w:rPr>
          <w:bCs/>
          <w:sz w:val="25"/>
          <w:szCs w:val="25"/>
          <w:highlight w:val="none"/>
        </w:rPr>
        <w:t xml:space="preserve">плата по Договору осуществляется Покупателем в размере 100% стоимости поставленной продукции по факту поставки продукции в течение 7 (семи) рабочих дней с даты подписания Покупателем (грузополучателем) товарной накладной п</w:t>
      </w:r>
      <w:r>
        <w:rPr>
          <w:bCs/>
          <w:sz w:val="25"/>
          <w:szCs w:val="25"/>
          <w:highlight w:val="none"/>
        </w:rPr>
        <w:t xml:space="preserve">о форме ТОРГ-12 или УПД при наличии акта входного контроля.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Расчеты по Договору осуществляются в валюте Российской Федерации. </w:t>
      </w:r>
      <w:r>
        <w:rPr>
          <w:bCs/>
          <w:sz w:val="25"/>
          <w:szCs w:val="25"/>
        </w:rPr>
        <w:t xml:space="preserve">Оплата производится Покупателем путем перечисления денежных средств на расчетный счет Поставщика, указанный в Договоре.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Обязательство </w:t>
      </w:r>
      <w:r>
        <w:rPr>
          <w:bCs/>
          <w:sz w:val="25"/>
          <w:szCs w:val="25"/>
        </w:rPr>
        <w:t xml:space="preserve">Покупателя</w:t>
      </w:r>
      <w:r>
        <w:rPr>
          <w:bCs/>
          <w:sz w:val="25"/>
          <w:szCs w:val="25"/>
        </w:rPr>
        <w:t xml:space="preserve"> по осуществлению платежа считается исполненным с даты списания денежных средств с расчетного счета </w:t>
      </w:r>
      <w:r>
        <w:rPr>
          <w:bCs/>
          <w:sz w:val="25"/>
          <w:szCs w:val="25"/>
        </w:rPr>
        <w:t xml:space="preserve">Покупателя</w:t>
      </w:r>
      <w:r>
        <w:rPr>
          <w:bCs/>
          <w:sz w:val="25"/>
          <w:szCs w:val="25"/>
        </w:rPr>
        <w:t xml:space="preserve">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Индексация Цены Договора не </w:t>
      </w:r>
      <w:r>
        <w:rPr>
          <w:sz w:val="25"/>
          <w:szCs w:val="25"/>
        </w:rPr>
        <w:t xml:space="preserve">допускается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Поставщик обязан представить Покупателю счета</w:t>
      </w:r>
      <w:r>
        <w:rPr>
          <w:bCs/>
          <w:sz w:val="25"/>
          <w:szCs w:val="25"/>
          <w:highlight w:val="white"/>
        </w:rPr>
        <w:t xml:space="preserve">-</w:t>
      </w:r>
      <w:r>
        <w:rPr>
          <w:sz w:val="25"/>
          <w:szCs w:val="25"/>
          <w:highlight w:val="white"/>
        </w:rPr>
        <w:t xml:space="preserve">фактуры</w:t>
      </w:r>
      <w:r>
        <w:rPr>
          <w:sz w:val="25"/>
          <w:szCs w:val="25"/>
          <w:highlight w:val="white"/>
        </w:rPr>
        <w:t xml:space="preserve"> (или универсальные передаточные документы – далее УПД)</w:t>
      </w:r>
      <w:r>
        <w:rPr>
          <w:sz w:val="25"/>
          <w:szCs w:val="25"/>
          <w:highlight w:val="white"/>
        </w:rPr>
        <w:t xml:space="preserve">, выставленные в сроки и оформленные в порядке, установленном законодательством Российской Федерации. </w:t>
      </w:r>
      <w:r>
        <w:rPr>
          <w:sz w:val="25"/>
          <w:szCs w:val="25"/>
          <w:highlight w:val="white"/>
        </w:rPr>
        <w:t xml:space="preserve">В</w:t>
      </w:r>
      <w:r>
        <w:rPr>
          <w:sz w:val="25"/>
          <w:szCs w:val="25"/>
          <w:highlight w:val="white"/>
        </w:rPr>
        <w:t xml:space="preserve"> случае нарушения Поставщиком данного требования, он обязан произвести замену счета</w:t>
      </w:r>
      <w:r>
        <w:rPr>
          <w:bCs/>
          <w:sz w:val="25"/>
          <w:szCs w:val="25"/>
          <w:highlight w:val="white"/>
        </w:rPr>
        <w:t xml:space="preserve">-</w:t>
      </w:r>
      <w:r>
        <w:rPr>
          <w:sz w:val="25"/>
          <w:szCs w:val="25"/>
          <w:highlight w:val="white"/>
        </w:rPr>
        <w:t xml:space="preserve">фактуры</w:t>
      </w:r>
      <w:r>
        <w:rPr>
          <w:sz w:val="25"/>
          <w:szCs w:val="25"/>
          <w:highlight w:val="white"/>
        </w:rPr>
        <w:t xml:space="preserve">/ или УПД</w:t>
      </w:r>
      <w:r>
        <w:rPr>
          <w:sz w:val="25"/>
          <w:szCs w:val="25"/>
          <w:highlight w:val="white"/>
        </w:rPr>
        <w:t xml:space="preserve"> в течение 3 (трех) рабочих дней с даты получения соответствующего письменного требования Покупателя.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  <w:t xml:space="preserve">Поставщик обязан </w:t>
      </w:r>
      <w:r>
        <w:rPr>
          <w:sz w:val="25"/>
          <w:szCs w:val="25"/>
          <w:highlight w:val="white"/>
        </w:rPr>
        <w:t xml:space="preserve">п</w:t>
      </w:r>
      <w:r>
        <w:rPr>
          <w:sz w:val="25"/>
          <w:szCs w:val="25"/>
          <w:highlight w:val="white"/>
        </w:rPr>
        <w:t xml:space="preserve">одписать акты сверки взаимных расчетов, направленные </w:t>
      </w:r>
      <w:r>
        <w:rPr>
          <w:sz w:val="25"/>
          <w:szCs w:val="25"/>
          <w:highlight w:val="white"/>
        </w:rPr>
        <w:t xml:space="preserve">Покупателем</w:t>
      </w:r>
      <w:r>
        <w:rPr>
          <w:sz w:val="25"/>
          <w:szCs w:val="25"/>
          <w:highlight w:val="white"/>
        </w:rPr>
        <w:t xml:space="preserve"> в 2 (двух) экземплярах, и вернуть 1 (один) экземпляр </w:t>
      </w:r>
      <w:r>
        <w:rPr>
          <w:sz w:val="25"/>
          <w:szCs w:val="25"/>
          <w:highlight w:val="white"/>
        </w:rPr>
        <w:t xml:space="preserve">Покупателю</w:t>
      </w:r>
      <w:r>
        <w:rPr>
          <w:sz w:val="25"/>
          <w:szCs w:val="25"/>
          <w:highlight w:val="white"/>
        </w:rPr>
        <w:t xml:space="preserve"> в течение 5 (пяти) рабочих дней с даты получения экземпляров актов сверки расчетов от </w:t>
      </w:r>
      <w:r>
        <w:rPr>
          <w:sz w:val="25"/>
          <w:szCs w:val="25"/>
          <w:highlight w:val="white"/>
        </w:rPr>
        <w:t xml:space="preserve">Покупателя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0" w:leader="none"/>
          <w:tab w:val="left" w:pos="567" w:leader="none"/>
          <w:tab w:val="num" w:pos="716" w:leader="none"/>
          <w:tab w:val="num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  <w:t xml:space="preserve">Покупатель</w:t>
      </w:r>
      <w:r>
        <w:rPr>
          <w:sz w:val="25"/>
          <w:szCs w:val="25"/>
          <w:highlight w:val="white"/>
        </w:rPr>
        <w:t xml:space="preserve"> вправе произвест</w:t>
      </w:r>
      <w:r>
        <w:rPr>
          <w:sz w:val="25"/>
          <w:szCs w:val="25"/>
          <w:highlight w:val="white"/>
        </w:rPr>
        <w:t xml:space="preserve">и сальдо взаимных обязательств С</w:t>
      </w:r>
      <w:r>
        <w:rPr>
          <w:sz w:val="25"/>
          <w:szCs w:val="25"/>
          <w:highlight w:val="white"/>
        </w:rPr>
        <w:t xml:space="preserve">торон путем уменьшения с</w:t>
      </w:r>
      <w:r>
        <w:rPr>
          <w:sz w:val="25"/>
          <w:szCs w:val="25"/>
          <w:highlight w:val="white"/>
        </w:rPr>
        <w:t xml:space="preserve">умм причитающихся </w:t>
      </w:r>
      <w:r>
        <w:rPr>
          <w:sz w:val="25"/>
          <w:szCs w:val="25"/>
          <w:highlight w:val="white"/>
        </w:rPr>
        <w:t xml:space="preserve">Поставщику</w:t>
      </w:r>
      <w:r>
        <w:rPr>
          <w:sz w:val="25"/>
          <w:szCs w:val="25"/>
          <w:highlight w:val="white"/>
        </w:rPr>
        <w:t xml:space="preserve"> платежей по Договору, а также по взаимосвязанным договорам (цепочке договоров), в рамках единого комплекса</w:t>
      </w:r>
      <w:r>
        <w:rPr>
          <w:sz w:val="25"/>
          <w:szCs w:val="25"/>
          <w:highlight w:val="white"/>
        </w:rPr>
        <w:t xml:space="preserve"> хозяйственных взаимоотношений С</w:t>
      </w:r>
      <w:r>
        <w:rPr>
          <w:sz w:val="25"/>
          <w:szCs w:val="25"/>
          <w:highlight w:val="white"/>
        </w:rPr>
        <w:t xml:space="preserve">торон, направленных на исполнение Договора, на суммы задолженности </w:t>
      </w:r>
      <w:r>
        <w:rPr>
          <w:sz w:val="25"/>
          <w:szCs w:val="25"/>
          <w:highlight w:val="white"/>
        </w:rPr>
        <w:t xml:space="preserve">Поставщика</w:t>
      </w:r>
      <w:r>
        <w:rPr>
          <w:sz w:val="25"/>
          <w:szCs w:val="25"/>
          <w:highlight w:val="white"/>
        </w:rPr>
        <w:t xml:space="preserve"> перед </w:t>
      </w:r>
      <w:r>
        <w:rPr>
          <w:sz w:val="25"/>
          <w:szCs w:val="25"/>
          <w:highlight w:val="white"/>
        </w:rPr>
        <w:t xml:space="preserve">Покупателем</w:t>
      </w:r>
      <w:r>
        <w:rPr>
          <w:sz w:val="25"/>
          <w:szCs w:val="25"/>
          <w:highlight w:val="white"/>
        </w:rPr>
        <w:t xml:space="preserve">, в том числе (включая, но не ограничиваясь), суммы неотработанного аванса по Договору, су</w:t>
      </w:r>
      <w:r>
        <w:rPr>
          <w:sz w:val="25"/>
          <w:szCs w:val="25"/>
          <w:highlight w:val="white"/>
        </w:rPr>
        <w:t xml:space="preserve">ммы неустоек (пени, штрафы) за </w:t>
      </w:r>
      <w:r>
        <w:rPr>
          <w:sz w:val="25"/>
          <w:szCs w:val="25"/>
          <w:highlight w:val="white"/>
        </w:rPr>
        <w:t xml:space="preserve">неисполнение и/ или ненадлежащее исполнение обязательств по Договору, стоимость </w:t>
      </w:r>
      <w:r>
        <w:rPr>
          <w:sz w:val="25"/>
          <w:szCs w:val="25"/>
          <w:highlight w:val="white"/>
        </w:rPr>
        <w:t xml:space="preserve">работ</w:t>
      </w:r>
      <w:r>
        <w:rPr>
          <w:sz w:val="25"/>
          <w:szCs w:val="25"/>
          <w:highlight w:val="white"/>
        </w:rPr>
        <w:t xml:space="preserve"> по устранению недостатков </w:t>
      </w:r>
      <w:r>
        <w:rPr>
          <w:sz w:val="25"/>
          <w:szCs w:val="25"/>
          <w:highlight w:val="white"/>
        </w:rPr>
        <w:t xml:space="preserve">Товара, поставленного Поставщиком.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Покупатель</w:t>
      </w:r>
      <w:r>
        <w:rPr>
          <w:sz w:val="25"/>
          <w:szCs w:val="25"/>
        </w:rPr>
        <w:t xml:space="preserve"> направляет </w:t>
      </w:r>
      <w:r>
        <w:rPr>
          <w:sz w:val="25"/>
          <w:szCs w:val="25"/>
        </w:rPr>
        <w:t xml:space="preserve">Поставщику</w:t>
      </w:r>
      <w:r>
        <w:rPr>
          <w:sz w:val="25"/>
          <w:szCs w:val="25"/>
        </w:rPr>
        <w:t xml:space="preserve"> уведомление о проведении сальдо взаимных обязательств Сторон по Договору.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1134" w:leader="none"/>
        </w:tabs>
        <w:rPr>
          <w:sz w:val="25"/>
          <w:szCs w:val="25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5"/>
          <w:szCs w:val="25"/>
          <w:highlight w:val="white"/>
          <w:u w:val="none"/>
        </w:rPr>
        <w:t xml:space="preserve">       </w:t>
      </w:r>
      <w:r>
        <w:rPr>
          <w:rFonts w:ascii="Times New Roman" w:hAnsi="Times New Roman" w:eastAsia="Times New Roman" w:cs="Times New Roman"/>
          <w:color w:val="000000"/>
          <w:sz w:val="25"/>
          <w:szCs w:val="25"/>
          <w:highlight w:val="white"/>
          <w:u w:val="none"/>
        </w:rPr>
        <w:t xml:space="preserve">2.11.  </w:t>
      </w:r>
      <w:r>
        <w:rPr>
          <w:rFonts w:ascii="Times New Roman" w:hAnsi="Times New Roman" w:eastAsia="Times New Roman" w:cs="Times New Roman"/>
          <w:color w:val="000000"/>
          <w:sz w:val="25"/>
          <w:szCs w:val="25"/>
          <w:highlight w:val="white"/>
          <w:u w:val="none"/>
        </w:rPr>
        <w:t xml:space="preserve">По настоящему договору у Покупателя не возникает обязанности выкупить весь Товар на всю цену Договора. В отношении Товара, на поставку которого от Покупателя не поступила заявка в течение срока действия Договора, обязательства Сторон прекр</w:t>
      </w:r>
      <w:r>
        <w:rPr>
          <w:rFonts w:ascii="Times New Roman" w:hAnsi="Times New Roman" w:eastAsia="Times New Roman" w:cs="Times New Roman"/>
          <w:color w:val="000000"/>
          <w:sz w:val="25"/>
          <w:szCs w:val="25"/>
          <w:highlight w:val="white"/>
          <w:u w:val="none"/>
        </w:rPr>
        <w:t xml:space="preserve">ащаются с истечением срока действия Договора.</w:t>
      </w: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</w:p>
    <w:p>
      <w:pPr>
        <w:ind w:left="0"/>
        <w:jc w:val="both"/>
        <w:shd w:val="clear" w:color="auto" w:fill="ffffff"/>
        <w:tabs>
          <w:tab w:val="left" w:pos="567" w:leader="none"/>
          <w:tab w:val="num" w:pos="716" w:leader="none"/>
          <w:tab w:val="left" w:pos="1134" w:leader="none"/>
          <w:tab w:val="num" w:pos="1708" w:leader="none"/>
        </w:tabs>
        <w:rPr>
          <w:sz w:val="25"/>
          <w:szCs w:val="25"/>
          <w:highlight w:val="lightGray"/>
        </w:rPr>
      </w:pPr>
      <w:r>
        <w:rPr>
          <w:sz w:val="25"/>
          <w:szCs w:val="25"/>
          <w:highlight w:val="lightGray"/>
        </w:rPr>
      </w:r>
      <w:r>
        <w:rPr>
          <w:sz w:val="25"/>
          <w:szCs w:val="25"/>
          <w:highlight w:val="lightGray"/>
        </w:rPr>
      </w:r>
      <w:r>
        <w:rPr>
          <w:sz w:val="25"/>
          <w:szCs w:val="25"/>
          <w:highlight w:val="lightGray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Порядок </w:t>
      </w:r>
      <w:r>
        <w:rPr>
          <w:b/>
          <w:bCs/>
          <w:sz w:val="25"/>
          <w:szCs w:val="25"/>
        </w:rPr>
        <w:t xml:space="preserve">и условия </w:t>
      </w:r>
      <w:r>
        <w:rPr>
          <w:b/>
          <w:bCs/>
          <w:sz w:val="25"/>
          <w:szCs w:val="25"/>
        </w:rPr>
        <w:t xml:space="preserve">поставки </w:t>
      </w:r>
      <w:r>
        <w:rPr>
          <w:b/>
          <w:bCs/>
          <w:sz w:val="25"/>
          <w:szCs w:val="25"/>
        </w:rPr>
        <w:t xml:space="preserve">Товара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tabs>
          <w:tab w:val="num" w:pos="284" w:leader="none"/>
          <w:tab w:val="clear" w:pos="360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Поставка Товара </w:t>
      </w:r>
      <w:r>
        <w:rPr>
          <w:sz w:val="25"/>
          <w:szCs w:val="25"/>
        </w:rPr>
        <w:t xml:space="preserve">(партии Товара) </w:t>
      </w:r>
      <w:r>
        <w:rPr>
          <w:sz w:val="25"/>
          <w:szCs w:val="25"/>
        </w:rPr>
        <w:t xml:space="preserve">осуществляется по Заявке</w:t>
      </w:r>
      <w:r>
        <w:rPr>
          <w:sz w:val="25"/>
          <w:szCs w:val="25"/>
        </w:rPr>
        <w:t xml:space="preserve"> в следующем порядке: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  <w:highlight w:val="white"/>
        </w:rPr>
        <w:t xml:space="preserve">Покупатель </w:t>
      </w:r>
      <w:r>
        <w:rPr>
          <w:sz w:val="25"/>
          <w:szCs w:val="25"/>
          <w:highlight w:val="white"/>
        </w:rPr>
        <w:t xml:space="preserve">в срок не позднее 60 </w:t>
      </w:r>
      <w:r>
        <w:rPr>
          <w:sz w:val="25"/>
          <w:szCs w:val="25"/>
          <w:highlight w:val="white"/>
        </w:rPr>
        <w:t xml:space="preserve"> (шестидесяти) </w:t>
      </w:r>
      <w:r>
        <w:rPr>
          <w:sz w:val="25"/>
          <w:szCs w:val="25"/>
          <w:highlight w:val="white"/>
        </w:rPr>
        <w:t xml:space="preserve">календарных дней </w:t>
      </w:r>
      <w:r>
        <w:rPr>
          <w:sz w:val="25"/>
          <w:szCs w:val="25"/>
          <w:highlight w:val="white"/>
        </w:rPr>
        <w:t xml:space="preserve">до </w:t>
      </w:r>
      <w:r>
        <w:rPr>
          <w:sz w:val="25"/>
          <w:szCs w:val="25"/>
          <w:highlight w:val="white"/>
        </w:rPr>
        <w:t xml:space="preserve">предполагаемой </w:t>
      </w:r>
      <w:r>
        <w:rPr>
          <w:sz w:val="25"/>
          <w:szCs w:val="25"/>
          <w:highlight w:val="white"/>
        </w:rPr>
        <w:t xml:space="preserve">даты </w:t>
      </w:r>
      <w:r>
        <w:rPr>
          <w:sz w:val="25"/>
          <w:szCs w:val="25"/>
          <w:highlight w:val="white"/>
        </w:rPr>
        <w:t xml:space="preserve">поставки Товара </w:t>
      </w:r>
      <w:r>
        <w:rPr>
          <w:sz w:val="25"/>
          <w:szCs w:val="25"/>
          <w:highlight w:val="white"/>
        </w:rPr>
        <w:t xml:space="preserve">(партии Товара) </w:t>
      </w:r>
      <w:r>
        <w:rPr>
          <w:sz w:val="25"/>
          <w:szCs w:val="25"/>
          <w:highlight w:val="white"/>
        </w:rPr>
        <w:t xml:space="preserve">направляет </w:t>
      </w:r>
      <w:r>
        <w:rPr>
          <w:sz w:val="25"/>
          <w:szCs w:val="25"/>
          <w:highlight w:val="white"/>
        </w:rPr>
        <w:t xml:space="preserve">Поставщику Заявку по электронно</w:t>
      </w:r>
      <w:r>
        <w:rPr>
          <w:sz w:val="25"/>
          <w:szCs w:val="25"/>
          <w:highlight w:val="white"/>
        </w:rPr>
        <w:t xml:space="preserve">й</w:t>
      </w:r>
      <w:r>
        <w:rPr>
          <w:sz w:val="25"/>
          <w:szCs w:val="25"/>
          <w:highlight w:val="white"/>
        </w:rPr>
        <w:t xml:space="preserve"> почте на адрес: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__________</w:t>
      </w:r>
      <w:r>
        <w:rPr>
          <w:sz w:val="25"/>
          <w:szCs w:val="25"/>
          <w:highlight w:val="white"/>
        </w:rPr>
        <w:t xml:space="preserve">_____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0" w:firstLine="0"/>
        <w:jc w:val="both"/>
        <w:shd w:val="clear" w:color="auto" w:fill="ffffff"/>
        <w:widowControl/>
        <w:tabs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  <w:t xml:space="preserve">           Автоматическое уведомление о получении Поставщиком сообщения электронной почты является достаточным подтверждением о получении заявки от Покупателя.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в течени</w:t>
      </w:r>
      <w:r>
        <w:rPr>
          <w:sz w:val="25"/>
          <w:szCs w:val="25"/>
        </w:rPr>
        <w:t xml:space="preserve">е </w:t>
      </w:r>
      <w:r>
        <w:rPr>
          <w:sz w:val="25"/>
          <w:szCs w:val="25"/>
        </w:rPr>
        <w:t xml:space="preserve">1 (одного) рабочего дня</w:t>
      </w:r>
      <w:r>
        <w:rPr>
          <w:sz w:val="25"/>
          <w:szCs w:val="25"/>
        </w:rPr>
        <w:t xml:space="preserve"> с </w:t>
      </w:r>
      <w:r>
        <w:rPr>
          <w:sz w:val="25"/>
          <w:szCs w:val="25"/>
        </w:rPr>
        <w:t xml:space="preserve">д</w:t>
      </w:r>
      <w:r>
        <w:rPr>
          <w:sz w:val="25"/>
          <w:szCs w:val="25"/>
        </w:rPr>
        <w:t xml:space="preserve">аты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получения </w:t>
      </w:r>
      <w:r>
        <w:rPr>
          <w:sz w:val="25"/>
          <w:szCs w:val="25"/>
        </w:rPr>
        <w:t xml:space="preserve">Заявки подтверждает</w:t>
      </w:r>
      <w:r>
        <w:rPr>
          <w:sz w:val="25"/>
          <w:szCs w:val="25"/>
        </w:rPr>
        <w:t xml:space="preserve"> поставку Товара</w:t>
      </w:r>
      <w:r>
        <w:rPr>
          <w:sz w:val="25"/>
          <w:szCs w:val="25"/>
        </w:rPr>
        <w:t xml:space="preserve"> (партии Товара), указанного Покупателем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в </w:t>
      </w:r>
      <w:r>
        <w:rPr>
          <w:sz w:val="25"/>
          <w:szCs w:val="25"/>
        </w:rPr>
        <w:t xml:space="preserve">Заявке</w:t>
      </w:r>
      <w:r>
        <w:rPr>
          <w:sz w:val="25"/>
          <w:szCs w:val="25"/>
        </w:rPr>
        <w:t xml:space="preserve">,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 электронной </w:t>
      </w:r>
      <w:r>
        <w:rPr>
          <w:sz w:val="25"/>
          <w:szCs w:val="25"/>
        </w:rPr>
        <w:t xml:space="preserve">почте </w:t>
      </w:r>
      <w:r>
        <w:rPr>
          <w:sz w:val="25"/>
          <w:szCs w:val="25"/>
        </w:rPr>
        <w:t xml:space="preserve">на адрес</w:t>
      </w:r>
      <w:r>
        <w:rPr>
          <w:sz w:val="25"/>
          <w:szCs w:val="25"/>
        </w:rPr>
        <w:t xml:space="preserve">: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_________</w:t>
      </w:r>
      <w:r>
        <w:rPr>
          <w:sz w:val="25"/>
          <w:szCs w:val="25"/>
        </w:rPr>
        <w:t xml:space="preserve">_____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</w:t>
      </w:r>
      <w:r>
        <w:rPr>
          <w:sz w:val="25"/>
          <w:szCs w:val="25"/>
          <w:highlight w:val="white"/>
        </w:rPr>
        <w:t xml:space="preserve">окупатель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в срок </w:t>
      </w:r>
      <w:r>
        <w:rPr>
          <w:sz w:val="25"/>
          <w:szCs w:val="25"/>
          <w:highlight w:val="white"/>
        </w:rPr>
        <w:t xml:space="preserve">не позднее 30</w:t>
      </w:r>
      <w:r>
        <w:rPr>
          <w:sz w:val="25"/>
          <w:szCs w:val="25"/>
          <w:highlight w:val="white"/>
        </w:rPr>
        <w:t xml:space="preserve"> (тридцати</w:t>
      </w:r>
      <w:r>
        <w:rPr>
          <w:sz w:val="25"/>
          <w:szCs w:val="25"/>
          <w:highlight w:val="white"/>
        </w:rPr>
        <w:t xml:space="preserve">)</w:t>
      </w:r>
      <w:r>
        <w:rPr>
          <w:sz w:val="25"/>
          <w:szCs w:val="25"/>
          <w:highlight w:val="white"/>
        </w:rPr>
        <w:t xml:space="preserve"> календарных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дней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д</w:t>
      </w:r>
      <w:r>
        <w:rPr>
          <w:sz w:val="25"/>
          <w:szCs w:val="25"/>
          <w:highlight w:val="white"/>
        </w:rPr>
        <w:t xml:space="preserve">о</w:t>
      </w:r>
      <w:r>
        <w:rPr>
          <w:sz w:val="25"/>
          <w:szCs w:val="25"/>
          <w:highlight w:val="white"/>
        </w:rPr>
        <w:t xml:space="preserve"> предполагаемой </w:t>
      </w:r>
      <w:r>
        <w:rPr>
          <w:sz w:val="25"/>
          <w:szCs w:val="25"/>
          <w:highlight w:val="white"/>
        </w:rPr>
        <w:t xml:space="preserve">даты</w:t>
      </w:r>
      <w:r>
        <w:rPr>
          <w:sz w:val="25"/>
          <w:szCs w:val="25"/>
          <w:highlight w:val="white"/>
        </w:rPr>
        <w:t xml:space="preserve"> поставки </w:t>
      </w:r>
      <w:r>
        <w:rPr>
          <w:sz w:val="25"/>
          <w:szCs w:val="25"/>
          <w:highlight w:val="white"/>
        </w:rPr>
        <w:t xml:space="preserve">Товара </w:t>
      </w:r>
      <w:r>
        <w:rPr>
          <w:sz w:val="25"/>
          <w:szCs w:val="25"/>
          <w:highlight w:val="white"/>
        </w:rPr>
        <w:t xml:space="preserve">(партии Товара) </w:t>
      </w:r>
      <w:r>
        <w:rPr>
          <w:sz w:val="25"/>
          <w:szCs w:val="25"/>
          <w:highlight w:val="white"/>
        </w:rPr>
        <w:t xml:space="preserve">вправе вносить изменения в Заявку путем письменного уведомления </w:t>
      </w:r>
      <w:r>
        <w:rPr>
          <w:sz w:val="25"/>
          <w:szCs w:val="25"/>
          <w:highlight w:val="white"/>
        </w:rPr>
        <w:t xml:space="preserve">Поставщика</w:t>
      </w:r>
      <w:r>
        <w:rPr>
          <w:sz w:val="25"/>
          <w:szCs w:val="25"/>
          <w:highlight w:val="white"/>
        </w:rPr>
        <w:t xml:space="preserve"> в порядке, </w:t>
      </w:r>
      <w:r>
        <w:rPr>
          <w:sz w:val="25"/>
          <w:szCs w:val="25"/>
          <w:highlight w:val="white"/>
        </w:rPr>
        <w:t xml:space="preserve">предусмотренном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для </w:t>
      </w:r>
      <w:r>
        <w:rPr>
          <w:sz w:val="25"/>
          <w:szCs w:val="25"/>
          <w:highlight w:val="white"/>
        </w:rPr>
        <w:t xml:space="preserve">направления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Заявки. </w:t>
      </w:r>
      <w:r>
        <w:rPr>
          <w:sz w:val="25"/>
          <w:szCs w:val="25"/>
          <w:highlight w:val="white"/>
        </w:rPr>
        <w:t xml:space="preserve">Поставщик</w:t>
      </w:r>
      <w:r>
        <w:rPr>
          <w:sz w:val="25"/>
          <w:szCs w:val="25"/>
          <w:highlight w:val="white"/>
        </w:rPr>
        <w:t xml:space="preserve"> в течение </w:t>
      </w:r>
      <w:r>
        <w:rPr>
          <w:sz w:val="25"/>
          <w:szCs w:val="25"/>
          <w:highlight w:val="white"/>
        </w:rPr>
        <w:t xml:space="preserve">2</w:t>
      </w:r>
      <w:r>
        <w:rPr>
          <w:sz w:val="25"/>
          <w:szCs w:val="25"/>
          <w:highlight w:val="white"/>
        </w:rPr>
        <w:t xml:space="preserve"> (</w:t>
      </w:r>
      <w:r>
        <w:rPr>
          <w:sz w:val="25"/>
          <w:szCs w:val="25"/>
          <w:highlight w:val="white"/>
        </w:rPr>
        <w:t xml:space="preserve">двух</w:t>
      </w:r>
      <w:r>
        <w:rPr>
          <w:sz w:val="25"/>
          <w:szCs w:val="25"/>
          <w:highlight w:val="white"/>
        </w:rPr>
        <w:t xml:space="preserve">) рабоч</w:t>
      </w:r>
      <w:r>
        <w:rPr>
          <w:sz w:val="25"/>
          <w:szCs w:val="25"/>
          <w:highlight w:val="white"/>
        </w:rPr>
        <w:t xml:space="preserve">их</w:t>
      </w:r>
      <w:r>
        <w:rPr>
          <w:sz w:val="25"/>
          <w:szCs w:val="25"/>
          <w:highlight w:val="white"/>
        </w:rPr>
        <w:t xml:space="preserve"> дн</w:t>
      </w:r>
      <w:r>
        <w:rPr>
          <w:sz w:val="25"/>
          <w:szCs w:val="25"/>
          <w:highlight w:val="white"/>
        </w:rPr>
        <w:t xml:space="preserve">ей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с даты получения изменений </w:t>
      </w:r>
      <w:r>
        <w:rPr>
          <w:sz w:val="25"/>
          <w:szCs w:val="25"/>
          <w:highlight w:val="white"/>
        </w:rPr>
        <w:t xml:space="preserve">к </w:t>
      </w:r>
      <w:r>
        <w:rPr>
          <w:sz w:val="25"/>
          <w:szCs w:val="25"/>
          <w:highlight w:val="white"/>
        </w:rPr>
        <w:t xml:space="preserve">ранее направленной Заявке</w:t>
      </w:r>
      <w:r>
        <w:rPr>
          <w:sz w:val="25"/>
          <w:szCs w:val="25"/>
          <w:highlight w:val="white"/>
        </w:rPr>
        <w:t xml:space="preserve">,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рассматривает </w:t>
      </w:r>
      <w:r>
        <w:rPr>
          <w:sz w:val="25"/>
          <w:szCs w:val="25"/>
          <w:highlight w:val="white"/>
        </w:rPr>
        <w:t xml:space="preserve">соответствующе</w:t>
      </w:r>
      <w:r>
        <w:rPr>
          <w:sz w:val="25"/>
          <w:szCs w:val="25"/>
          <w:highlight w:val="white"/>
        </w:rPr>
        <w:t xml:space="preserve">е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уведомление </w:t>
      </w:r>
      <w:r>
        <w:rPr>
          <w:sz w:val="25"/>
          <w:szCs w:val="25"/>
          <w:highlight w:val="white"/>
        </w:rPr>
        <w:t xml:space="preserve">Покупателя</w:t>
      </w:r>
      <w:r>
        <w:rPr>
          <w:sz w:val="25"/>
          <w:szCs w:val="25"/>
          <w:highlight w:val="white"/>
        </w:rPr>
        <w:t xml:space="preserve"> и </w:t>
      </w:r>
      <w:r>
        <w:rPr>
          <w:sz w:val="25"/>
          <w:szCs w:val="25"/>
          <w:highlight w:val="white"/>
        </w:rPr>
        <w:t xml:space="preserve">подтверждает поставку Товара</w:t>
      </w:r>
      <w:r>
        <w:rPr>
          <w:sz w:val="25"/>
          <w:szCs w:val="25"/>
          <w:highlight w:val="white"/>
        </w:rPr>
        <w:t xml:space="preserve"> (партии Товара)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в соответствии с </w:t>
      </w:r>
      <w:r>
        <w:rPr>
          <w:sz w:val="25"/>
          <w:szCs w:val="25"/>
          <w:highlight w:val="white"/>
        </w:rPr>
        <w:t xml:space="preserve">измененной </w:t>
      </w:r>
      <w:r>
        <w:rPr>
          <w:sz w:val="25"/>
          <w:szCs w:val="25"/>
          <w:highlight w:val="white"/>
        </w:rPr>
        <w:t xml:space="preserve">Заявк</w:t>
      </w:r>
      <w:r>
        <w:rPr>
          <w:sz w:val="25"/>
          <w:szCs w:val="25"/>
          <w:highlight w:val="white"/>
        </w:rPr>
        <w:t xml:space="preserve">ой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в </w:t>
      </w:r>
      <w:r>
        <w:rPr>
          <w:sz w:val="25"/>
          <w:szCs w:val="25"/>
          <w:highlight w:val="white"/>
        </w:rPr>
        <w:t xml:space="preserve">порядке, указанном в </w:t>
      </w:r>
      <w:r>
        <w:rPr>
          <w:sz w:val="25"/>
          <w:szCs w:val="25"/>
          <w:highlight w:val="white"/>
        </w:rPr>
        <w:t xml:space="preserve">пункт</w:t>
      </w:r>
      <w:r>
        <w:rPr>
          <w:sz w:val="25"/>
          <w:szCs w:val="25"/>
          <w:highlight w:val="white"/>
        </w:rPr>
        <w:t xml:space="preserve">е</w:t>
      </w:r>
      <w:r>
        <w:rPr>
          <w:sz w:val="25"/>
          <w:szCs w:val="25"/>
          <w:highlight w:val="white"/>
        </w:rPr>
        <w:t xml:space="preserve"> 3.1.2 Договора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</w:t>
      </w:r>
      <w:r>
        <w:rPr>
          <w:sz w:val="25"/>
          <w:szCs w:val="25"/>
        </w:rPr>
        <w:t xml:space="preserve"> случае </w:t>
      </w:r>
      <w:r>
        <w:rPr>
          <w:sz w:val="25"/>
          <w:szCs w:val="25"/>
        </w:rPr>
        <w:t xml:space="preserve">невозможности </w:t>
      </w:r>
      <w:r>
        <w:rPr>
          <w:sz w:val="25"/>
          <w:szCs w:val="25"/>
        </w:rPr>
        <w:t xml:space="preserve">п</w:t>
      </w:r>
      <w:r>
        <w:rPr>
          <w:sz w:val="25"/>
          <w:szCs w:val="25"/>
        </w:rPr>
        <w:t xml:space="preserve">оставить Товар </w:t>
      </w:r>
      <w:r>
        <w:rPr>
          <w:sz w:val="25"/>
          <w:szCs w:val="25"/>
        </w:rPr>
        <w:t xml:space="preserve">(партию Товара) </w:t>
      </w:r>
      <w:r>
        <w:rPr>
          <w:sz w:val="25"/>
          <w:szCs w:val="25"/>
        </w:rPr>
        <w:t xml:space="preserve">по </w:t>
      </w:r>
      <w:r>
        <w:rPr>
          <w:sz w:val="25"/>
          <w:szCs w:val="25"/>
        </w:rPr>
        <w:t xml:space="preserve">Заявке </w:t>
      </w:r>
      <w:r>
        <w:rPr>
          <w:sz w:val="25"/>
          <w:szCs w:val="25"/>
        </w:rPr>
        <w:t xml:space="preserve">Поставщик</w:t>
      </w:r>
      <w:r>
        <w:rPr>
          <w:sz w:val="25"/>
          <w:szCs w:val="25"/>
        </w:rPr>
        <w:t xml:space="preserve"> обязан </w:t>
      </w:r>
      <w:r>
        <w:rPr>
          <w:sz w:val="25"/>
          <w:szCs w:val="25"/>
        </w:rPr>
        <w:t xml:space="preserve">незамедлительно </w:t>
      </w:r>
      <w:r>
        <w:rPr>
          <w:sz w:val="25"/>
          <w:szCs w:val="25"/>
        </w:rPr>
        <w:t xml:space="preserve">известить </w:t>
      </w:r>
      <w:r>
        <w:rPr>
          <w:sz w:val="25"/>
          <w:szCs w:val="25"/>
        </w:rPr>
        <w:t xml:space="preserve">об этом </w:t>
      </w:r>
      <w:r>
        <w:rPr>
          <w:sz w:val="25"/>
          <w:szCs w:val="25"/>
        </w:rPr>
        <w:t xml:space="preserve">Покупател</w:t>
      </w:r>
      <w:r>
        <w:rPr>
          <w:sz w:val="25"/>
          <w:szCs w:val="25"/>
        </w:rPr>
        <w:t xml:space="preserve">я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 указанием причин невозможности выполнения поставки Товара и сроков их устранения</w:t>
      </w:r>
      <w:r>
        <w:rPr>
          <w:sz w:val="25"/>
          <w:szCs w:val="25"/>
        </w:rPr>
        <w:t xml:space="preserve">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</w:t>
      </w:r>
      <w:r>
        <w:rPr>
          <w:sz w:val="25"/>
          <w:szCs w:val="25"/>
        </w:rPr>
        <w:t xml:space="preserve"> случае, указанном в п</w:t>
      </w:r>
      <w:r>
        <w:rPr>
          <w:sz w:val="25"/>
          <w:szCs w:val="25"/>
        </w:rPr>
        <w:t xml:space="preserve">ункте</w:t>
      </w:r>
      <w:r>
        <w:rPr>
          <w:sz w:val="25"/>
          <w:szCs w:val="25"/>
        </w:rPr>
        <w:t xml:space="preserve"> 3.</w:t>
      </w:r>
      <w:r>
        <w:rPr>
          <w:sz w:val="25"/>
          <w:szCs w:val="25"/>
        </w:rPr>
        <w:t xml:space="preserve">1.</w:t>
      </w:r>
      <w:r>
        <w:rPr>
          <w:sz w:val="25"/>
          <w:szCs w:val="25"/>
        </w:rPr>
        <w:t xml:space="preserve">4</w:t>
      </w:r>
      <w:r>
        <w:rPr>
          <w:sz w:val="25"/>
          <w:szCs w:val="25"/>
        </w:rPr>
        <w:t xml:space="preserve"> Договора, </w:t>
      </w:r>
      <w:r>
        <w:rPr>
          <w:sz w:val="25"/>
          <w:szCs w:val="25"/>
        </w:rPr>
        <w:t xml:space="preserve">Покупатель </w:t>
      </w:r>
      <w:r>
        <w:rPr>
          <w:sz w:val="25"/>
          <w:szCs w:val="25"/>
        </w:rPr>
        <w:t xml:space="preserve">вправе по своему усмотрению: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3.1.5.1.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Н</w:t>
      </w:r>
      <w:r>
        <w:rPr>
          <w:sz w:val="25"/>
          <w:szCs w:val="25"/>
        </w:rPr>
        <w:t xml:space="preserve">аправить новую Заявку в порядке, установленном пунктом 3.1.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 Договора </w:t>
      </w:r>
      <w:r>
        <w:rPr>
          <w:sz w:val="25"/>
          <w:szCs w:val="25"/>
        </w:rPr>
        <w:t xml:space="preserve">                  </w:t>
      </w:r>
      <w:r>
        <w:rPr>
          <w:sz w:val="25"/>
          <w:szCs w:val="25"/>
        </w:rPr>
        <w:t xml:space="preserve">в согласованные с </w:t>
      </w:r>
      <w:r>
        <w:rPr>
          <w:sz w:val="25"/>
          <w:szCs w:val="25"/>
        </w:rPr>
        <w:t xml:space="preserve">П</w:t>
      </w:r>
      <w:r>
        <w:rPr>
          <w:sz w:val="25"/>
          <w:szCs w:val="25"/>
        </w:rPr>
        <w:t xml:space="preserve">оставщиком сроки;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tabs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3.1.5.2.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Отказаться от </w:t>
      </w:r>
      <w:r>
        <w:rPr>
          <w:sz w:val="25"/>
          <w:szCs w:val="25"/>
        </w:rPr>
        <w:t xml:space="preserve">Договор</w:t>
      </w:r>
      <w:r>
        <w:rPr>
          <w:sz w:val="25"/>
          <w:szCs w:val="25"/>
        </w:rPr>
        <w:t xml:space="preserve">а</w:t>
      </w:r>
      <w:r>
        <w:rPr>
          <w:sz w:val="25"/>
          <w:szCs w:val="25"/>
        </w:rPr>
        <w:t xml:space="preserve"> в порядке, установленном пунктом 1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.2 Договора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widowControl/>
        <w:tabs>
          <w:tab w:val="left" w:pos="993" w:leader="none"/>
          <w:tab w:val="num" w:pos="1134" w:leader="none"/>
          <w:tab w:val="num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Стороны вправе запросить друг у друга необходимые дополнительные сведения для поставки Товара по Заявке.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tabs>
          <w:tab w:val="clear" w:pos="85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В течение 5 (пяти) рабочих дней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с даты </w:t>
      </w:r>
      <w:r>
        <w:rPr>
          <w:bCs/>
          <w:sz w:val="25"/>
          <w:szCs w:val="25"/>
        </w:rPr>
        <w:t xml:space="preserve">заключени</w:t>
      </w:r>
      <w:r>
        <w:rPr>
          <w:bCs/>
          <w:sz w:val="25"/>
          <w:szCs w:val="25"/>
        </w:rPr>
        <w:t xml:space="preserve">я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Договора </w:t>
      </w:r>
      <w:r>
        <w:rPr>
          <w:sz w:val="25"/>
          <w:szCs w:val="25"/>
        </w:rPr>
        <w:t xml:space="preserve">Стороны определяют своих представителей, уполномоченных </w:t>
      </w:r>
      <w:r>
        <w:rPr>
          <w:sz w:val="25"/>
          <w:szCs w:val="25"/>
        </w:rPr>
        <w:t xml:space="preserve">подписывать </w:t>
      </w:r>
      <w:r>
        <w:rPr>
          <w:sz w:val="25"/>
          <w:szCs w:val="25"/>
        </w:rPr>
        <w:t xml:space="preserve">Заявки</w:t>
      </w:r>
      <w:r>
        <w:rPr>
          <w:sz w:val="25"/>
          <w:szCs w:val="25"/>
        </w:rPr>
        <w:t xml:space="preserve"> (изменения к ним) и</w:t>
      </w:r>
      <w:r>
        <w:rPr>
          <w:sz w:val="25"/>
          <w:szCs w:val="25"/>
        </w:rPr>
        <w:t xml:space="preserve"> принимать Заявки к исполнению</w:t>
      </w:r>
      <w:r>
        <w:rPr>
          <w:sz w:val="25"/>
          <w:szCs w:val="25"/>
        </w:rPr>
        <w:t xml:space="preserve">, и письменно сообщаю</w:t>
      </w:r>
      <w:r>
        <w:rPr>
          <w:sz w:val="25"/>
          <w:szCs w:val="25"/>
        </w:rPr>
        <w:t xml:space="preserve">т</w:t>
      </w:r>
      <w:r>
        <w:rPr>
          <w:sz w:val="25"/>
          <w:szCs w:val="25"/>
        </w:rPr>
        <w:t xml:space="preserve"> друг другу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контакты и должность </w:t>
      </w:r>
      <w:r>
        <w:rPr>
          <w:bCs/>
          <w:sz w:val="25"/>
          <w:szCs w:val="25"/>
        </w:rPr>
        <w:t xml:space="preserve">таких </w:t>
      </w:r>
      <w:r>
        <w:rPr>
          <w:bCs/>
          <w:sz w:val="25"/>
          <w:szCs w:val="25"/>
        </w:rPr>
        <w:t xml:space="preserve">представителей</w:t>
      </w:r>
      <w:r>
        <w:rPr>
          <w:sz w:val="25"/>
          <w:szCs w:val="25"/>
        </w:rPr>
        <w:t xml:space="preserve">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Качество, комплектность, количество и ассортимент поставляемого по Договору Товара должны соответствовать </w:t>
      </w:r>
      <w:r>
        <w:rPr>
          <w:bCs/>
          <w:sz w:val="25"/>
          <w:szCs w:val="25"/>
        </w:rPr>
        <w:t xml:space="preserve">Заявке</w:t>
      </w:r>
      <w:r>
        <w:rPr>
          <w:bCs/>
          <w:sz w:val="25"/>
          <w:szCs w:val="25"/>
        </w:rPr>
        <w:t xml:space="preserve">, </w:t>
      </w:r>
      <w:r>
        <w:rPr>
          <w:bCs/>
          <w:sz w:val="25"/>
          <w:szCs w:val="25"/>
        </w:rPr>
        <w:t xml:space="preserve">требованиям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Договора, а также Применимого права.</w:t>
      </w:r>
      <w:r>
        <w:rPr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Некачественн</w:t>
      </w:r>
      <w:r>
        <w:rPr>
          <w:bCs/>
          <w:sz w:val="25"/>
          <w:szCs w:val="25"/>
        </w:rPr>
        <w:t xml:space="preserve">ый</w:t>
      </w:r>
      <w:r>
        <w:rPr>
          <w:bCs/>
          <w:sz w:val="25"/>
          <w:szCs w:val="25"/>
        </w:rPr>
        <w:t xml:space="preserve"> (некомплектн</w:t>
      </w:r>
      <w:r>
        <w:rPr>
          <w:bCs/>
          <w:sz w:val="25"/>
          <w:szCs w:val="25"/>
        </w:rPr>
        <w:t xml:space="preserve">ый</w:t>
      </w:r>
      <w:r>
        <w:rPr>
          <w:bCs/>
          <w:sz w:val="25"/>
          <w:szCs w:val="25"/>
        </w:rPr>
        <w:t xml:space="preserve">) </w:t>
      </w:r>
      <w:r>
        <w:rPr>
          <w:bCs/>
          <w:sz w:val="25"/>
          <w:szCs w:val="25"/>
        </w:rPr>
        <w:t xml:space="preserve">Товар</w:t>
      </w:r>
      <w:r>
        <w:rPr>
          <w:bCs/>
          <w:sz w:val="25"/>
          <w:szCs w:val="25"/>
        </w:rPr>
        <w:t xml:space="preserve"> считается не поставленн</w:t>
      </w:r>
      <w:r>
        <w:rPr>
          <w:bCs/>
          <w:sz w:val="25"/>
          <w:szCs w:val="25"/>
        </w:rPr>
        <w:t xml:space="preserve">ым</w:t>
      </w:r>
      <w:r>
        <w:rPr>
          <w:bCs/>
          <w:sz w:val="25"/>
          <w:szCs w:val="25"/>
        </w:rPr>
        <w:t xml:space="preserve">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Поставляемый Товар </w:t>
      </w:r>
      <w:r>
        <w:rPr>
          <w:bCs/>
          <w:sz w:val="25"/>
          <w:szCs w:val="25"/>
        </w:rPr>
        <w:t xml:space="preserve">должен</w:t>
      </w:r>
      <w:r>
        <w:rPr>
          <w:bCs/>
          <w:sz w:val="25"/>
          <w:szCs w:val="25"/>
        </w:rPr>
        <w:t xml:space="preserve"> быть новым, не бывшим в употреблении, пригодным для использования по своему назначению. </w:t>
      </w:r>
      <w:r>
        <w:rPr>
          <w:bCs/>
          <w:sz w:val="25"/>
          <w:szCs w:val="25"/>
        </w:rPr>
        <w:t xml:space="preserve">Поставщик</w:t>
      </w:r>
      <w:r>
        <w:rPr>
          <w:bCs/>
          <w:sz w:val="25"/>
          <w:szCs w:val="25"/>
        </w:rPr>
        <w:t xml:space="preserve"> гарантирует, что </w:t>
      </w:r>
      <w:r>
        <w:rPr>
          <w:bCs/>
          <w:sz w:val="25"/>
          <w:szCs w:val="25"/>
        </w:rPr>
        <w:t xml:space="preserve">Товар</w:t>
      </w:r>
      <w:r>
        <w:rPr>
          <w:bCs/>
          <w:sz w:val="25"/>
          <w:szCs w:val="25"/>
        </w:rPr>
        <w:t xml:space="preserve"> принадлежит ему на законном основании, в споре, залоге или под арестом не состоит, </w:t>
      </w:r>
      <w:r>
        <w:rPr>
          <w:bCs/>
          <w:sz w:val="25"/>
          <w:szCs w:val="25"/>
        </w:rPr>
        <w:t xml:space="preserve">и не обременен</w:t>
      </w:r>
      <w:r>
        <w:rPr>
          <w:bCs/>
          <w:sz w:val="25"/>
          <w:szCs w:val="25"/>
        </w:rPr>
        <w:t xml:space="preserve"> правами третьих лиц.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Одновременно с передачей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Поставщик </w:t>
      </w:r>
      <w:r>
        <w:rPr>
          <w:bCs/>
          <w:sz w:val="25"/>
          <w:szCs w:val="25"/>
        </w:rPr>
        <w:t xml:space="preserve">обязан передать </w:t>
      </w:r>
      <w:r>
        <w:rPr>
          <w:bCs/>
          <w:sz w:val="25"/>
          <w:szCs w:val="25"/>
        </w:rPr>
        <w:t xml:space="preserve">Покупателю</w:t>
      </w:r>
      <w:r>
        <w:rPr>
          <w:bCs/>
          <w:sz w:val="25"/>
          <w:szCs w:val="25"/>
        </w:rPr>
        <w:t xml:space="preserve"> оригиналы следующих относящихся к </w:t>
      </w:r>
      <w:r>
        <w:rPr>
          <w:bCs/>
          <w:sz w:val="25"/>
          <w:szCs w:val="25"/>
        </w:rPr>
        <w:t xml:space="preserve">Товару</w:t>
      </w:r>
      <w:r>
        <w:rPr>
          <w:bCs/>
          <w:sz w:val="25"/>
          <w:szCs w:val="25"/>
        </w:rPr>
        <w:t xml:space="preserve"> документов: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сертификат качества в 1 </w:t>
      </w:r>
      <w:r>
        <w:rPr>
          <w:sz w:val="25"/>
          <w:szCs w:val="25"/>
          <w:highlight w:val="white"/>
        </w:rPr>
        <w:t xml:space="preserve">(один) экз.;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numPr>
          <w:ilvl w:val="0"/>
          <w:numId w:val="3"/>
        </w:numPr>
        <w:ind w:left="0" w:firstLine="709"/>
        <w:jc w:val="both"/>
        <w:tabs>
          <w:tab w:val="left" w:pos="1134" w:leader="none"/>
          <w:tab w:val="clear" w:pos="1778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технический паспорт на русском языке в 1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(один) экз.;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numPr>
          <w:ilvl w:val="0"/>
          <w:numId w:val="2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</w:pPr>
      <w:r>
        <w:rPr>
          <w:sz w:val="25"/>
          <w:szCs w:val="25"/>
          <w:highlight w:val="white"/>
        </w:rPr>
        <w:t xml:space="preserve">инструкция по эксплуатации на русском языке в 1 (один) экз.;</w:t>
      </w:r>
      <w:r>
        <w:rPr>
          <w:sz w:val="25"/>
          <w:szCs w:val="25"/>
          <w:highlight w:val="white"/>
        </w:rPr>
      </w:r>
      <w:r/>
    </w:p>
    <w:p>
      <w:pPr>
        <w:numPr>
          <w:ilvl w:val="0"/>
          <w:numId w:val="2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</w:pPr>
      <w:r>
        <w:rPr>
          <w:sz w:val="25"/>
          <w:szCs w:val="25"/>
          <w:highlight w:val="white"/>
        </w:rPr>
        <w:t xml:space="preserve">упаковочный лист в 1 (один) экз.;</w:t>
      </w:r>
      <w:r>
        <w:rPr>
          <w:sz w:val="25"/>
          <w:szCs w:val="25"/>
          <w:highlight w:val="white"/>
        </w:rPr>
      </w:r>
      <w:r/>
    </w:p>
    <w:p>
      <w:pPr>
        <w:numPr>
          <w:ilvl w:val="0"/>
          <w:numId w:val="2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</w:pPr>
      <w:r>
        <w:rPr>
          <w:sz w:val="25"/>
          <w:szCs w:val="25"/>
          <w:highlight w:val="white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и т.п.) в зависимости от номенклатуры поставляемого Товара;</w:t>
      </w:r>
      <w:r>
        <w:rPr>
          <w:sz w:val="25"/>
          <w:szCs w:val="25"/>
          <w:highlight w:val="white"/>
        </w:rPr>
      </w:r>
      <w:r/>
    </w:p>
    <w:p>
      <w:pPr>
        <w:numPr>
          <w:ilvl w:val="0"/>
          <w:numId w:val="2"/>
        </w:numPr>
        <w:ind w:left="0" w:firstLine="709"/>
        <w:jc w:val="both"/>
        <w:shd w:val="clear" w:color="auto" w:fill="ffffff"/>
        <w:tabs>
          <w:tab w:val="left" w:pos="1134" w:leader="none"/>
          <w:tab w:val="clear" w:pos="1353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накладная ТОРГ-12/ или УПД в 2х (двух) экз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5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 случае отсутствия этих документов Покупатель вправе </w:t>
      </w:r>
      <w:r>
        <w:rPr>
          <w:rFonts w:ascii="Times New Roman" w:hAnsi="Times New Roman" w:cs="Times New Roman"/>
          <w:sz w:val="25"/>
          <w:szCs w:val="25"/>
        </w:rPr>
        <w:t xml:space="preserve">при</w:t>
      </w:r>
      <w:r>
        <w:rPr>
          <w:rFonts w:ascii="Times New Roman" w:hAnsi="Times New Roman" w:cs="Times New Roman"/>
          <w:sz w:val="25"/>
          <w:szCs w:val="25"/>
        </w:rPr>
        <w:t xml:space="preserve">остановить приемку </w:t>
      </w:r>
      <w:r>
        <w:rPr>
          <w:rFonts w:ascii="Times New Roman" w:hAnsi="Times New Roman" w:cs="Times New Roman"/>
          <w:sz w:val="25"/>
          <w:szCs w:val="25"/>
        </w:rPr>
        <w:t xml:space="preserve">Товара</w:t>
      </w:r>
      <w:r>
        <w:rPr>
          <w:rFonts w:ascii="Times New Roman" w:hAnsi="Times New Roman" w:cs="Times New Roman"/>
          <w:sz w:val="25"/>
          <w:szCs w:val="25"/>
        </w:rPr>
        <w:t xml:space="preserve"> до момента их предоставления</w:t>
      </w:r>
      <w:r>
        <w:rPr>
          <w:rFonts w:ascii="Times New Roman" w:hAnsi="Times New Roman" w:cs="Times New Roman"/>
          <w:sz w:val="25"/>
          <w:szCs w:val="25"/>
        </w:rPr>
        <w:t xml:space="preserve"> Поставщиком</w:t>
      </w:r>
      <w:r>
        <w:rPr>
          <w:rFonts w:ascii="Times New Roman" w:hAnsi="Times New Roman" w:cs="Times New Roman"/>
          <w:sz w:val="25"/>
          <w:szCs w:val="25"/>
        </w:rPr>
        <w:t xml:space="preserve">.</w:t>
      </w:r>
      <w:r>
        <w:rPr>
          <w:rFonts w:ascii="Times New Roman" w:hAnsi="Times New Roman" w:cs="Times New Roman"/>
          <w:sz w:val="25"/>
          <w:szCs w:val="25"/>
        </w:rPr>
      </w:r>
      <w:r>
        <w:rPr>
          <w:rFonts w:ascii="Times New Roman" w:hAnsi="Times New Roman" w:cs="Times New Roman"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sz w:val="25"/>
          <w:szCs w:val="25"/>
        </w:rPr>
      </w:r>
      <w:bookmarkStart w:id="0" w:name="_Ref361408474"/>
      <w:r>
        <w:rPr>
          <w:sz w:val="25"/>
          <w:szCs w:val="25"/>
        </w:rPr>
      </w:r>
      <w:bookmarkStart w:id="1" w:name="_Ref361408232"/>
      <w:r>
        <w:rPr>
          <w:bCs/>
          <w:sz w:val="25"/>
          <w:szCs w:val="25"/>
        </w:rPr>
        <w:t xml:space="preserve">Товар должен</w:t>
      </w:r>
      <w:r>
        <w:rPr>
          <w:bCs/>
          <w:sz w:val="25"/>
          <w:szCs w:val="25"/>
        </w:rPr>
        <w:t xml:space="preserve"> отгружаться По</w:t>
      </w:r>
      <w:r>
        <w:rPr>
          <w:bCs/>
          <w:sz w:val="25"/>
          <w:szCs w:val="25"/>
        </w:rPr>
        <w:t xml:space="preserve">ставщиком </w:t>
      </w:r>
      <w:r>
        <w:rPr>
          <w:bCs/>
          <w:sz w:val="25"/>
          <w:szCs w:val="25"/>
        </w:rPr>
        <w:t xml:space="preserve">в т</w:t>
      </w:r>
      <w:r>
        <w:rPr>
          <w:bCs/>
          <w:sz w:val="25"/>
          <w:szCs w:val="25"/>
        </w:rPr>
        <w:t xml:space="preserve">аре и упаковке, обеспечивающ</w:t>
      </w:r>
      <w:r>
        <w:rPr>
          <w:bCs/>
          <w:sz w:val="25"/>
          <w:szCs w:val="25"/>
        </w:rPr>
        <w:t xml:space="preserve">ей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полную сохранность </w:t>
      </w:r>
      <w:r>
        <w:rPr>
          <w:bCs/>
          <w:sz w:val="25"/>
          <w:szCs w:val="25"/>
        </w:rPr>
        <w:t xml:space="preserve">Товара </w:t>
      </w:r>
      <w:r>
        <w:rPr>
          <w:bCs/>
          <w:sz w:val="25"/>
          <w:szCs w:val="25"/>
        </w:rPr>
        <w:t xml:space="preserve">от всякого рода поврежд</w:t>
      </w:r>
      <w:r>
        <w:rPr>
          <w:bCs/>
          <w:sz w:val="25"/>
          <w:szCs w:val="25"/>
        </w:rPr>
        <w:t xml:space="preserve">ений и порчи</w:t>
      </w:r>
      <w:r>
        <w:rPr>
          <w:bCs/>
          <w:sz w:val="25"/>
          <w:szCs w:val="25"/>
        </w:rPr>
        <w:t xml:space="preserve">,</w:t>
      </w:r>
      <w:r>
        <w:rPr>
          <w:bCs/>
          <w:sz w:val="25"/>
          <w:szCs w:val="25"/>
        </w:rPr>
        <w:t xml:space="preserve"> с учетом возможных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перегрузок </w:t>
      </w:r>
      <w:r>
        <w:rPr>
          <w:bCs/>
          <w:sz w:val="25"/>
          <w:szCs w:val="25"/>
        </w:rPr>
        <w:t xml:space="preserve">и длительного хранения.</w:t>
      </w:r>
      <w:bookmarkEnd w:id="0"/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Поставщик</w:t>
      </w:r>
      <w:r>
        <w:rPr>
          <w:bCs/>
          <w:sz w:val="25"/>
          <w:szCs w:val="25"/>
        </w:rPr>
        <w:t xml:space="preserve"> обязан сообщить </w:t>
      </w:r>
      <w:r>
        <w:rPr>
          <w:bCs/>
          <w:sz w:val="25"/>
          <w:szCs w:val="25"/>
        </w:rPr>
        <w:t xml:space="preserve">Покупателю</w:t>
      </w:r>
      <w:r>
        <w:rPr>
          <w:bCs/>
          <w:sz w:val="25"/>
          <w:szCs w:val="25"/>
        </w:rPr>
        <w:t xml:space="preserve"> условия длительного хранения поставленного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(допускается определение условий хранения в сопроводительных документах).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sz w:val="25"/>
          <w:szCs w:val="25"/>
        </w:rPr>
        <w:t xml:space="preserve">Тара и упаковка Товара должны соответствовать </w:t>
      </w:r>
      <w:r>
        <w:rPr>
          <w:sz w:val="25"/>
          <w:szCs w:val="25"/>
        </w:rPr>
        <w:t xml:space="preserve">требованиям </w:t>
      </w:r>
      <w:r>
        <w:rPr>
          <w:sz w:val="25"/>
          <w:szCs w:val="25"/>
        </w:rPr>
        <w:t xml:space="preserve">Применимого права,</w:t>
      </w:r>
      <w:r>
        <w:rPr>
          <w:sz w:val="25"/>
          <w:szCs w:val="25"/>
        </w:rPr>
        <w:t xml:space="preserve"> предъявляемым к таре и упаковке </w:t>
      </w:r>
      <w:r>
        <w:rPr>
          <w:sz w:val="25"/>
          <w:szCs w:val="25"/>
        </w:rPr>
        <w:t xml:space="preserve">соответствующего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Товара. </w:t>
      </w:r>
      <w:r>
        <w:rPr>
          <w:bCs/>
          <w:sz w:val="25"/>
          <w:szCs w:val="25"/>
        </w:rPr>
        <w:t xml:space="preserve">Отдельные требования к упаковке и маркировке негабаритного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, а также любые другие специальные требования, помимо установленных в настоящем пункте</w:t>
      </w:r>
      <w:r>
        <w:rPr>
          <w:bCs/>
          <w:sz w:val="25"/>
          <w:szCs w:val="25"/>
        </w:rPr>
        <w:t xml:space="preserve"> Договора</w:t>
      </w:r>
      <w:r>
        <w:rPr>
          <w:bCs/>
          <w:sz w:val="25"/>
          <w:szCs w:val="25"/>
        </w:rPr>
        <w:t xml:space="preserve">, указываются Сторонами в Спецификации (Приложение №</w:t>
      </w:r>
      <w:r>
        <w:rPr>
          <w:bCs/>
          <w:sz w:val="25"/>
          <w:szCs w:val="25"/>
        </w:rPr>
        <w:t xml:space="preserve">1</w:t>
      </w:r>
      <w:r>
        <w:rPr>
          <w:bCs/>
          <w:sz w:val="25"/>
          <w:szCs w:val="25"/>
        </w:rPr>
        <w:t xml:space="preserve"> к Договору)</w:t>
      </w:r>
      <w:r>
        <w:rPr>
          <w:bCs/>
          <w:sz w:val="25"/>
          <w:szCs w:val="25"/>
        </w:rPr>
        <w:t xml:space="preserve"> и в Заявке</w:t>
      </w:r>
      <w:r>
        <w:rPr>
          <w:bCs/>
          <w:sz w:val="25"/>
          <w:szCs w:val="25"/>
        </w:rPr>
        <w:t xml:space="preserve">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Стоимость тары и упаковки включена в </w:t>
      </w:r>
      <w:r>
        <w:rPr>
          <w:bCs/>
          <w:sz w:val="25"/>
          <w:szCs w:val="25"/>
        </w:rPr>
        <w:t xml:space="preserve">стоимость Товара</w:t>
      </w:r>
      <w:r>
        <w:rPr>
          <w:bCs/>
          <w:sz w:val="25"/>
          <w:szCs w:val="25"/>
        </w:rPr>
        <w:t xml:space="preserve">. Тара и упаковка возврату </w:t>
      </w:r>
      <w:r>
        <w:rPr>
          <w:bCs/>
          <w:sz w:val="25"/>
          <w:szCs w:val="25"/>
        </w:rPr>
        <w:br/>
        <w:t xml:space="preserve">не подлежат.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Погрузка, доставка</w:t>
      </w:r>
      <w:r>
        <w:rPr>
          <w:sz w:val="25"/>
          <w:szCs w:val="25"/>
        </w:rPr>
        <w:t xml:space="preserve"> и</w:t>
      </w:r>
      <w:r>
        <w:rPr>
          <w:sz w:val="25"/>
          <w:szCs w:val="25"/>
        </w:rPr>
        <w:t xml:space="preserve"> разгрузка </w:t>
      </w:r>
      <w:r>
        <w:rPr>
          <w:sz w:val="25"/>
          <w:szCs w:val="25"/>
        </w:rPr>
        <w:t xml:space="preserve">Товара </w:t>
      </w:r>
      <w:r>
        <w:rPr>
          <w:bCs/>
          <w:sz w:val="25"/>
          <w:szCs w:val="25"/>
        </w:rPr>
        <w:t xml:space="preserve">осуществляется</w:t>
      </w:r>
      <w:r>
        <w:rPr>
          <w:sz w:val="25"/>
          <w:szCs w:val="25"/>
        </w:rPr>
        <w:t xml:space="preserve"> Поставщиком. Стоимость погрузки, доставки</w:t>
      </w:r>
      <w:r>
        <w:rPr>
          <w:sz w:val="25"/>
          <w:szCs w:val="25"/>
        </w:rPr>
        <w:t xml:space="preserve"> и</w:t>
      </w:r>
      <w:r>
        <w:rPr>
          <w:sz w:val="25"/>
          <w:szCs w:val="25"/>
        </w:rPr>
        <w:t xml:space="preserve"> разгрузки Товара включена </w:t>
      </w:r>
      <w:r>
        <w:rPr>
          <w:sz w:val="25"/>
          <w:szCs w:val="25"/>
        </w:rPr>
        <w:t xml:space="preserve">в Цену</w:t>
      </w:r>
      <w:r>
        <w:rPr>
          <w:sz w:val="25"/>
          <w:szCs w:val="25"/>
        </w:rPr>
        <w:t xml:space="preserve"> Договора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Досрочная поставка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допускается только при условии получения </w:t>
      </w:r>
      <w:r>
        <w:rPr>
          <w:sz w:val="25"/>
          <w:szCs w:val="25"/>
        </w:rPr>
        <w:t xml:space="preserve">Поставщиком </w:t>
      </w:r>
      <w:r>
        <w:rPr>
          <w:sz w:val="25"/>
          <w:szCs w:val="25"/>
        </w:rPr>
        <w:t xml:space="preserve">письменного согласия </w:t>
      </w:r>
      <w:r>
        <w:rPr>
          <w:sz w:val="25"/>
          <w:szCs w:val="25"/>
        </w:rPr>
        <w:t xml:space="preserve">Покупателя</w:t>
      </w:r>
      <w:r>
        <w:rPr>
          <w:sz w:val="25"/>
          <w:szCs w:val="25"/>
        </w:rPr>
        <w:t xml:space="preserve">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</w:r>
      <w:bookmarkStart w:id="2" w:name="_Ref361396594"/>
      <w:r>
        <w:rPr>
          <w:sz w:val="25"/>
          <w:szCs w:val="25"/>
        </w:rPr>
        <w:t xml:space="preserve">Датой поставки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является дата подписания Сторонами </w:t>
      </w:r>
      <w:r>
        <w:rPr>
          <w:sz w:val="25"/>
          <w:szCs w:val="25"/>
        </w:rPr>
        <w:t xml:space="preserve">Н</w:t>
      </w:r>
      <w:r>
        <w:rPr>
          <w:sz w:val="25"/>
          <w:szCs w:val="25"/>
        </w:rPr>
        <w:t xml:space="preserve">акладной</w:t>
      </w:r>
      <w:r>
        <w:rPr>
          <w:sz w:val="25"/>
          <w:szCs w:val="25"/>
        </w:rPr>
        <w:br/>
      </w:r>
      <w:r>
        <w:rPr>
          <w:sz w:val="25"/>
          <w:szCs w:val="25"/>
        </w:rPr>
        <w:t xml:space="preserve">ТОРГ</w:t>
      </w:r>
      <w:r>
        <w:rPr>
          <w:sz w:val="25"/>
          <w:szCs w:val="25"/>
        </w:rPr>
        <w:t xml:space="preserve">-</w:t>
      </w:r>
      <w:r>
        <w:rPr>
          <w:sz w:val="25"/>
          <w:szCs w:val="25"/>
        </w:rPr>
        <w:t xml:space="preserve">12</w:t>
      </w:r>
      <w:r>
        <w:rPr>
          <w:sz w:val="25"/>
          <w:szCs w:val="25"/>
        </w:rPr>
        <w:t xml:space="preserve">/ </w:t>
      </w:r>
      <w:r>
        <w:rPr>
          <w:sz w:val="25"/>
          <w:szCs w:val="25"/>
          <w:highlight w:val="none"/>
        </w:rPr>
        <w:t xml:space="preserve">или УПД, при налич</w:t>
      </w:r>
      <w:r>
        <w:rPr>
          <w:sz w:val="25"/>
          <w:szCs w:val="25"/>
          <w:highlight w:val="white"/>
        </w:rPr>
        <w:t xml:space="preserve">ии</w:t>
      </w:r>
      <w:r>
        <w:rPr>
          <w:sz w:val="25"/>
          <w:szCs w:val="25"/>
          <w:highlight w:val="white"/>
        </w:rPr>
        <w:t xml:space="preserve"> Акта входного контроля</w:t>
      </w:r>
      <w:r>
        <w:rPr>
          <w:sz w:val="25"/>
          <w:szCs w:val="25"/>
          <w:highlight w:val="white"/>
        </w:rPr>
        <w:t xml:space="preserve">.</w:t>
      </w:r>
      <w:bookmarkEnd w:id="2"/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Право собственности на Товар, а также риск его случайной гибели или случайного повреждения переходит от Поставщика к Покупателю с </w:t>
      </w:r>
      <w:r>
        <w:rPr>
          <w:sz w:val="25"/>
          <w:szCs w:val="25"/>
        </w:rPr>
        <w:t xml:space="preserve">даты</w:t>
      </w:r>
      <w:r>
        <w:rPr>
          <w:sz w:val="25"/>
          <w:szCs w:val="25"/>
        </w:rPr>
        <w:t xml:space="preserve"> подписания Сторонами Накладной ТОРГ-12</w:t>
      </w:r>
      <w:r>
        <w:rPr>
          <w:sz w:val="25"/>
          <w:szCs w:val="25"/>
        </w:rPr>
        <w:t xml:space="preserve">/ или УПД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5"/>
          <w:szCs w:val="25"/>
        </w:rPr>
      </w:pPr>
      <w:r>
        <w:rPr>
          <w:sz w:val="25"/>
          <w:szCs w:val="25"/>
        </w:rPr>
        <w:t xml:space="preserve">В случае поставки Товара, не обусловленного настоящим Договором или Заявкой, либо поставки Товара по цене, превышающей согласованную Сторонами, Покупатель вправе отк</w:t>
      </w:r>
      <w:r>
        <w:rPr>
          <w:sz w:val="25"/>
          <w:szCs w:val="25"/>
        </w:rPr>
        <w:t xml:space="preserve">азаться от поставленного Товара, приняв его на ответственное хранение и незамедлительно уведомить Поставщика о несоответствии для принятия мер по распоряжению Товаром. Все затра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ты, связанные с хранением или отправкой (продажей) Товара, возмещает Поставщик.</w:t>
      </w:r>
      <w:bookmarkEnd w:id="1"/>
      <w:r>
        <w:rPr>
          <w:rFonts w:ascii="Times New Roman" w:hAnsi="Times New Roman" w:cs="Times New Roman"/>
          <w:sz w:val="25"/>
          <w:szCs w:val="25"/>
        </w:rPr>
      </w:r>
      <w:r>
        <w:rPr>
          <w:rFonts w:ascii="Times New Roman" w:hAnsi="Times New Roman" w:cs="Times New Roman"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Поставщик не вправе произвести замену страны происхождения Товара, за исключением случая, когда в результате такой замены вместо иностранного Товара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поставляется российский Товар, при этом качество, технические и функциональные характеристики (потребительские свойства) такого Товара не должны уступать качеству и соответствующим техническим и функциональным характеристикам Товара, указанным в Договоре.</w:t>
      </w:r>
      <w:r>
        <w:rPr>
          <w:rFonts w:ascii="Times New Roman" w:hAnsi="Times New Roman" w:cs="Times New Roman"/>
          <w:sz w:val="25"/>
          <w:szCs w:val="25"/>
        </w:rPr>
      </w:r>
      <w:r>
        <w:rPr>
          <w:rFonts w:ascii="Times New Roman" w:hAnsi="Times New Roman" w:cs="Times New Roman"/>
          <w:sz w:val="25"/>
          <w:szCs w:val="25"/>
        </w:rPr>
      </w:r>
    </w:p>
    <w:p>
      <w:pPr>
        <w:ind w:left="0" w:firstLine="0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highlight w:val="none"/>
        </w:rPr>
      </w:r>
      <w:r>
        <w:rPr>
          <w:rFonts w:ascii="Times New Roman" w:hAnsi="Times New Roman" w:cs="Times New Roman"/>
          <w:sz w:val="25"/>
          <w:szCs w:val="25"/>
        </w:rPr>
      </w:r>
      <w:r>
        <w:rPr>
          <w:rFonts w:ascii="Times New Roman" w:hAnsi="Times New Roman" w:cs="Times New Roman"/>
          <w:sz w:val="25"/>
          <w:szCs w:val="25"/>
        </w:rPr>
      </w:r>
    </w:p>
    <w:p>
      <w:pPr>
        <w:numPr>
          <w:ilvl w:val="0"/>
          <w:numId w:val="1"/>
        </w:numPr>
        <w:jc w:val="center"/>
        <w:shd w:val="clear" w:color="auto" w:fill="ffffff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eastAsia="Times New Roman" w:cs="Times New Roman"/>
          <w:b/>
          <w:bCs/>
          <w:sz w:val="25"/>
          <w:szCs w:val="25"/>
        </w:rPr>
        <w:t xml:space="preserve">Порядок </w:t>
      </w:r>
      <w:r>
        <w:rPr>
          <w:rFonts w:ascii="Times New Roman" w:hAnsi="Times New Roman" w:eastAsia="Times New Roman" w:cs="Times New Roman"/>
          <w:b/>
          <w:bCs/>
          <w:sz w:val="25"/>
          <w:szCs w:val="25"/>
        </w:rPr>
        <w:t xml:space="preserve">и условия </w:t>
      </w:r>
      <w:r>
        <w:rPr>
          <w:rFonts w:ascii="Times New Roman" w:hAnsi="Times New Roman" w:eastAsia="Times New Roman" w:cs="Times New Roman"/>
          <w:b/>
          <w:bCs/>
          <w:sz w:val="25"/>
          <w:szCs w:val="25"/>
        </w:rPr>
        <w:t xml:space="preserve">приемки Товара</w:t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ind w:left="360" w:firstLine="0"/>
        <w:jc w:val="center"/>
        <w:shd w:val="clear" w:color="auto" w:fill="ffffff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  <w:highlight w:val="none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 xml:space="preserve">Приемка и оценка качества Товара осуществляется Покупателем в соответствии с Инструкцией Госарбитража при Совете Министров СССР от 15.06.1965 № П-6 и Инстру</w:t>
      </w:r>
      <w:r>
        <w:rPr>
          <w:sz w:val="25"/>
          <w:szCs w:val="25"/>
        </w:rPr>
        <w:t xml:space="preserve">кцией Госарбитража при Совете Мин</w:t>
      </w:r>
      <w:r>
        <w:rPr>
          <w:sz w:val="25"/>
          <w:szCs w:val="25"/>
        </w:rPr>
        <w:t xml:space="preserve">истров СССР от 25.04.1966 № П-7 </w:t>
      </w:r>
      <w:r>
        <w:rPr>
          <w:sz w:val="25"/>
          <w:szCs w:val="25"/>
        </w:rPr>
        <w:t xml:space="preserve">в их последних редакциях, в части не урегулированной </w:t>
      </w:r>
      <w:r>
        <w:rPr>
          <w:sz w:val="25"/>
          <w:szCs w:val="25"/>
        </w:rPr>
        <w:t xml:space="preserve">Договором</w:t>
      </w:r>
      <w:r>
        <w:rPr>
          <w:sz w:val="25"/>
          <w:szCs w:val="25"/>
        </w:rPr>
        <w:t xml:space="preserve"> и не противоречащей действующему законодательству</w:t>
      </w:r>
      <w:r>
        <w:rPr>
          <w:sz w:val="25"/>
          <w:szCs w:val="25"/>
        </w:rPr>
        <w:t xml:space="preserve"> Российской Федерации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Покупатель обязан проверить количество и качество принято</w:t>
      </w:r>
      <w:r>
        <w:rPr>
          <w:sz w:val="25"/>
          <w:szCs w:val="25"/>
        </w:rPr>
        <w:t xml:space="preserve">го Товара,</w:t>
      </w:r>
      <w:r>
        <w:rPr>
          <w:sz w:val="25"/>
          <w:szCs w:val="25"/>
        </w:rPr>
        <w:t xml:space="preserve"> проверить соответствие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 сведениям, указанным в транспортных и сопроводительных документах, а также принять </w:t>
      </w:r>
      <w:r>
        <w:rPr>
          <w:sz w:val="25"/>
          <w:szCs w:val="25"/>
        </w:rPr>
        <w:t xml:space="preserve">Товар</w:t>
      </w:r>
      <w:r>
        <w:rPr>
          <w:sz w:val="25"/>
          <w:szCs w:val="25"/>
        </w:rPr>
        <w:t xml:space="preserve"> от транспортной организации с соблюдением </w:t>
      </w:r>
      <w:r>
        <w:rPr>
          <w:sz w:val="25"/>
          <w:szCs w:val="25"/>
        </w:rPr>
        <w:t xml:space="preserve">законов, </w:t>
      </w:r>
      <w:r>
        <w:rPr>
          <w:sz w:val="25"/>
          <w:szCs w:val="25"/>
        </w:rPr>
        <w:t xml:space="preserve">правил</w:t>
      </w:r>
      <w:r>
        <w:rPr>
          <w:sz w:val="25"/>
          <w:szCs w:val="25"/>
        </w:rPr>
        <w:t xml:space="preserve"> и </w:t>
      </w:r>
      <w:r>
        <w:rPr>
          <w:sz w:val="25"/>
          <w:szCs w:val="25"/>
        </w:rPr>
        <w:t xml:space="preserve">ины</w:t>
      </w:r>
      <w:r>
        <w:rPr>
          <w:sz w:val="25"/>
          <w:szCs w:val="25"/>
        </w:rPr>
        <w:t xml:space="preserve">х</w:t>
      </w:r>
      <w:r>
        <w:rPr>
          <w:sz w:val="25"/>
          <w:szCs w:val="25"/>
        </w:rPr>
        <w:t xml:space="preserve"> правовы</w:t>
      </w:r>
      <w:r>
        <w:rPr>
          <w:sz w:val="25"/>
          <w:szCs w:val="25"/>
        </w:rPr>
        <w:t xml:space="preserve">х</w:t>
      </w:r>
      <w:r>
        <w:rPr>
          <w:sz w:val="25"/>
          <w:szCs w:val="25"/>
        </w:rPr>
        <w:t xml:space="preserve"> акт</w:t>
      </w:r>
      <w:r>
        <w:rPr>
          <w:sz w:val="25"/>
          <w:szCs w:val="25"/>
        </w:rPr>
        <w:t xml:space="preserve">ов, регулирующих</w:t>
      </w:r>
      <w:r>
        <w:rPr>
          <w:sz w:val="25"/>
          <w:szCs w:val="25"/>
        </w:rPr>
        <w:t xml:space="preserve"> деятельность транспорта.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clear" w:pos="858" w:leader="none"/>
          <w:tab w:val="num" w:pos="1134" w:leader="none"/>
        </w:tabs>
        <w:rPr>
          <w:bCs/>
          <w:sz w:val="25"/>
          <w:szCs w:val="25"/>
        </w:rPr>
      </w:pPr>
      <w:r>
        <w:rPr>
          <w:sz w:val="25"/>
          <w:szCs w:val="25"/>
        </w:rPr>
        <w:t xml:space="preserve">Приемка Товара </w:t>
      </w:r>
      <w:r>
        <w:rPr>
          <w:sz w:val="25"/>
          <w:szCs w:val="25"/>
        </w:rPr>
        <w:t xml:space="preserve">производится </w:t>
      </w:r>
      <w:r>
        <w:rPr>
          <w:sz w:val="25"/>
          <w:szCs w:val="25"/>
        </w:rPr>
        <w:t xml:space="preserve">Покупателем в одностороннем порядке в полном соответствии с обязательными требованиями, предъявляемыми к качеству поставляемого Товара.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num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случае обнаружения внутри та</w:t>
      </w:r>
      <w:r>
        <w:rPr>
          <w:sz w:val="25"/>
          <w:szCs w:val="25"/>
        </w:rPr>
        <w:t xml:space="preserve">ры и упаковки недопоставки, некомплектности, недостатков, несоответствий и/ или дефектов Товара, а также в случае отсутствия необходимых принадлежностей, относящихся к Товару, Покупатель вправе приостановить приемку Товара и уведомить об этом Поставщика. 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обязан своими силами и за свой счет устранить выявленные недостатки, несоответствия и/ или дефекты Товара, в том числе путем его замены на новый, в течение 10 (десяти) календарных дней со дня составления Сторонами </w:t>
      </w:r>
      <w:r>
        <w:rPr>
          <w:sz w:val="25"/>
          <w:szCs w:val="25"/>
        </w:rPr>
        <w:t xml:space="preserve">двустороннего акта</w:t>
      </w:r>
      <w:r>
        <w:rPr>
          <w:sz w:val="25"/>
          <w:szCs w:val="25"/>
        </w:rPr>
        <w:t xml:space="preserve">, если иной способ и сроки не согласованы Сторонами.</w:t>
      </w:r>
      <w:r>
        <w:rPr>
          <w:sz w:val="25"/>
          <w:szCs w:val="25"/>
        </w:rPr>
        <w:t xml:space="preserve"> После устранения недостатков, несоответствий и/</w:t>
      </w:r>
      <w:r>
        <w:rPr>
          <w:sz w:val="25"/>
          <w:szCs w:val="25"/>
        </w:rPr>
        <w:t xml:space="preserve"> или дефектов Товара его приемка осуществляется в соответствии с настоящим разделом 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tabs>
          <w:tab w:val="num" w:pos="1134" w:leader="none"/>
          <w:tab w:val="num" w:pos="1851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случае неисполнения Поставщиком обязательств по устранению выявленных недостатков, несоответствий и/ или дефектов </w:t>
      </w:r>
      <w:r>
        <w:rPr>
          <w:sz w:val="25"/>
          <w:szCs w:val="25"/>
        </w:rPr>
        <w:t xml:space="preserve">Товара </w:t>
      </w:r>
      <w:r>
        <w:rPr>
          <w:sz w:val="25"/>
          <w:szCs w:val="25"/>
        </w:rPr>
        <w:t xml:space="preserve">в порядке, предусмотренном пунктом 4.4 Договора,</w:t>
      </w:r>
      <w:r>
        <w:rPr>
          <w:sz w:val="25"/>
          <w:szCs w:val="25"/>
        </w:rPr>
        <w:t xml:space="preserve"> Покупатель вправе отказаться от приемки Товара, направив соответствующее</w:t>
      </w:r>
      <w:r>
        <w:rPr>
          <w:sz w:val="25"/>
          <w:szCs w:val="25"/>
        </w:rPr>
        <w:t xml:space="preserve"> письменное уведомление Поставщику.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Если Покуп</w:t>
      </w:r>
      <w:r>
        <w:rPr>
          <w:bCs/>
          <w:sz w:val="25"/>
          <w:szCs w:val="25"/>
        </w:rPr>
        <w:t xml:space="preserve">атель отказывается от переданного</w:t>
      </w:r>
      <w:r>
        <w:rPr>
          <w:bCs/>
          <w:sz w:val="25"/>
          <w:szCs w:val="25"/>
        </w:rPr>
        <w:t xml:space="preserve"> Поставщиком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, он обязан незамедлительно письменно уведомить Поставщика о выявленных несоответствиях или недостатках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и обеспечить сохранность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(ответственное хранение). Вызов представителя Поставщика для участия в продолжении приемки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и составлени</w:t>
      </w:r>
      <w:r>
        <w:rPr>
          <w:bCs/>
          <w:sz w:val="25"/>
          <w:szCs w:val="25"/>
        </w:rPr>
        <w:t xml:space="preserve">и</w:t>
      </w:r>
      <w:r>
        <w:rPr>
          <w:bCs/>
          <w:sz w:val="25"/>
          <w:szCs w:val="25"/>
        </w:rPr>
        <w:t xml:space="preserve"> двустороннего акта обязателен.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Поставщик обязан вывезти </w:t>
      </w:r>
      <w:r>
        <w:rPr>
          <w:bCs/>
          <w:sz w:val="25"/>
          <w:szCs w:val="25"/>
        </w:rPr>
        <w:t xml:space="preserve">Товар</w:t>
      </w:r>
      <w:r>
        <w:rPr>
          <w:bCs/>
          <w:sz w:val="25"/>
          <w:szCs w:val="25"/>
        </w:rPr>
        <w:t xml:space="preserve">, принят</w:t>
      </w:r>
      <w:r>
        <w:rPr>
          <w:bCs/>
          <w:sz w:val="25"/>
          <w:szCs w:val="25"/>
        </w:rPr>
        <w:t xml:space="preserve">ый</w:t>
      </w:r>
      <w:r>
        <w:rPr>
          <w:bCs/>
          <w:sz w:val="25"/>
          <w:szCs w:val="25"/>
        </w:rPr>
        <w:t xml:space="preserve"> Покупателем (</w:t>
      </w:r>
      <w:r>
        <w:rPr>
          <w:bCs/>
          <w:sz w:val="25"/>
          <w:szCs w:val="25"/>
        </w:rPr>
        <w:t xml:space="preserve">Грузополучателем</w:t>
      </w:r>
      <w:r>
        <w:rPr>
          <w:bCs/>
          <w:sz w:val="25"/>
          <w:szCs w:val="25"/>
        </w:rPr>
        <w:t xml:space="preserve">) на ответственное хранение, или распорядиться </w:t>
      </w:r>
      <w:r>
        <w:rPr>
          <w:bCs/>
          <w:sz w:val="25"/>
          <w:szCs w:val="25"/>
        </w:rPr>
        <w:t xml:space="preserve">им</w:t>
      </w:r>
      <w:r>
        <w:rPr>
          <w:bCs/>
          <w:sz w:val="25"/>
          <w:szCs w:val="25"/>
        </w:rPr>
        <w:t xml:space="preserve"> в течение 2 </w:t>
      </w:r>
      <w:r>
        <w:rPr>
          <w:bCs/>
          <w:sz w:val="25"/>
          <w:szCs w:val="25"/>
        </w:rPr>
        <w:t xml:space="preserve">(двух) </w:t>
      </w:r>
      <w:r>
        <w:rPr>
          <w:bCs/>
          <w:sz w:val="25"/>
          <w:szCs w:val="25"/>
        </w:rPr>
        <w:t xml:space="preserve">суток. Если Поставщик в этот срок не распорядится </w:t>
      </w:r>
      <w:r>
        <w:rPr>
          <w:bCs/>
          <w:sz w:val="25"/>
          <w:szCs w:val="25"/>
        </w:rPr>
        <w:t xml:space="preserve">Товаром</w:t>
      </w:r>
      <w:r>
        <w:rPr>
          <w:bCs/>
          <w:sz w:val="25"/>
          <w:szCs w:val="25"/>
        </w:rPr>
        <w:t xml:space="preserve">, Покупатель вправе реализовать е</w:t>
      </w:r>
      <w:r>
        <w:rPr>
          <w:bCs/>
          <w:sz w:val="25"/>
          <w:szCs w:val="25"/>
        </w:rPr>
        <w:t xml:space="preserve">го</w:t>
      </w:r>
      <w:r>
        <w:rPr>
          <w:bCs/>
          <w:sz w:val="25"/>
          <w:szCs w:val="25"/>
        </w:rPr>
        <w:t xml:space="preserve"> или возвратить Поставщику.</w:t>
      </w:r>
      <w:r>
        <w:rPr>
          <w:bCs/>
          <w:sz w:val="25"/>
          <w:szCs w:val="25"/>
        </w:rPr>
        <w:t xml:space="preserve"> Р</w:t>
      </w:r>
      <w:r>
        <w:rPr>
          <w:bCs/>
          <w:sz w:val="25"/>
          <w:szCs w:val="25"/>
        </w:rPr>
        <w:t xml:space="preserve">асходы, понесенные Покупателем в связи с принятием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на ответственное хранение, </w:t>
      </w:r>
      <w:r>
        <w:rPr>
          <w:bCs/>
          <w:sz w:val="25"/>
          <w:szCs w:val="25"/>
        </w:rPr>
        <w:t xml:space="preserve">его </w:t>
      </w:r>
      <w:r>
        <w:rPr>
          <w:bCs/>
          <w:sz w:val="25"/>
          <w:szCs w:val="25"/>
        </w:rPr>
        <w:t xml:space="preserve">реализацией </w:t>
      </w:r>
      <w:r>
        <w:rPr>
          <w:bCs/>
          <w:sz w:val="25"/>
          <w:szCs w:val="25"/>
        </w:rPr>
        <w:t xml:space="preserve">и</w:t>
      </w:r>
      <w:r>
        <w:rPr>
          <w:bCs/>
          <w:sz w:val="25"/>
          <w:szCs w:val="25"/>
        </w:rPr>
        <w:t xml:space="preserve">ли возвратом Поставщику, подлежат возмещению Поставщиком. При этом вырученное от реализации </w:t>
      </w:r>
      <w:r>
        <w:rPr>
          <w:bCs/>
          <w:sz w:val="25"/>
          <w:szCs w:val="25"/>
        </w:rPr>
        <w:t xml:space="preserve">Товара</w:t>
      </w:r>
      <w:r>
        <w:rPr>
          <w:bCs/>
          <w:sz w:val="25"/>
          <w:szCs w:val="25"/>
        </w:rPr>
        <w:t xml:space="preserve"> передается Поставщику за вычетом причитающегося Покупателю.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Покупатель вправе не производить любые платежи, предусмотренные Договором, до исполнения Поставщиком своих обязательств по Договору, при этом Покупатель не считается просрочившим, а Поставщик лишается права ссылаться на отсутствие платежа при прос</w:t>
      </w:r>
      <w:r>
        <w:rPr>
          <w:bCs/>
          <w:sz w:val="25"/>
          <w:szCs w:val="25"/>
        </w:rPr>
        <w:t xml:space="preserve">рочке поставки Товара по Заявке.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rPr>
          <w:b/>
          <w:sz w:val="25"/>
          <w:szCs w:val="25"/>
          <w:highlight w:val="white"/>
        </w:rPr>
      </w:pPr>
      <w:r>
        <w:rPr>
          <w:b/>
          <w:sz w:val="25"/>
          <w:szCs w:val="25"/>
          <w:highlight w:val="white"/>
        </w:rPr>
        <w:t xml:space="preserve">Гарантийный срок</w:t>
      </w:r>
      <w:r>
        <w:rPr>
          <w:b/>
          <w:sz w:val="25"/>
          <w:szCs w:val="25"/>
          <w:highlight w:val="white"/>
        </w:rPr>
      </w:r>
      <w:r>
        <w:rPr>
          <w:b/>
          <w:sz w:val="25"/>
          <w:szCs w:val="25"/>
          <w:highlight w:val="white"/>
        </w:rPr>
      </w:r>
    </w:p>
    <w:p>
      <w:pPr>
        <w:ind w:left="0" w:firstLine="0"/>
        <w:jc w:val="center"/>
        <w:shd w:val="clear" w:color="auto" w:fill="ffffff"/>
        <w:rPr>
          <w:b/>
          <w:bCs/>
          <w:sz w:val="25"/>
          <w:szCs w:val="25"/>
          <w:highlight w:val="white"/>
        </w:rPr>
      </w:pPr>
      <w:r>
        <w:rPr>
          <w:b/>
          <w:sz w:val="25"/>
          <w:szCs w:val="25"/>
          <w:highlight w:val="none"/>
        </w:rPr>
      </w:r>
      <w:r>
        <w:rPr>
          <w:b/>
          <w:bCs/>
          <w:sz w:val="25"/>
          <w:szCs w:val="25"/>
          <w:highlight w:val="white"/>
        </w:rPr>
      </w:r>
      <w:r>
        <w:rPr>
          <w:b/>
          <w:bCs/>
          <w:sz w:val="25"/>
          <w:szCs w:val="25"/>
          <w:highlight w:val="white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Г</w:t>
      </w:r>
      <w:r>
        <w:rPr>
          <w:sz w:val="25"/>
          <w:szCs w:val="25"/>
        </w:rPr>
        <w:t xml:space="preserve">арантийный срок</w:t>
      </w:r>
      <w:r>
        <w:rPr>
          <w:sz w:val="25"/>
          <w:szCs w:val="25"/>
        </w:rPr>
        <w:t xml:space="preserve"> на Товар</w:t>
      </w:r>
      <w:r>
        <w:rPr>
          <w:sz w:val="25"/>
          <w:szCs w:val="25"/>
        </w:rPr>
        <w:t xml:space="preserve">,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поставленный по Договору, составляет </w:t>
      </w:r>
      <w:r>
        <w:rPr>
          <w:sz w:val="25"/>
          <w:szCs w:val="25"/>
          <w:highlight w:val="white"/>
        </w:rPr>
        <w:t xml:space="preserve">не менее 12 (двенадцати) календарных</w:t>
      </w:r>
      <w:r>
        <w:rPr>
          <w:sz w:val="25"/>
          <w:szCs w:val="25"/>
          <w:highlight w:val="white"/>
        </w:rPr>
        <w:t xml:space="preserve"> месяцев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с даты подписания </w:t>
      </w:r>
      <w:r>
        <w:rPr>
          <w:sz w:val="25"/>
          <w:szCs w:val="25"/>
          <w:highlight w:val="white"/>
        </w:rPr>
        <w:t xml:space="preserve">Покупателем (грузополучателем)</w:t>
      </w:r>
      <w:r>
        <w:rPr>
          <w:sz w:val="25"/>
          <w:szCs w:val="25"/>
          <w:highlight w:val="white"/>
        </w:rPr>
        <w:t xml:space="preserve"> товарной н</w:t>
      </w:r>
      <w:r>
        <w:rPr>
          <w:sz w:val="25"/>
          <w:szCs w:val="25"/>
          <w:highlight w:val="white"/>
        </w:rPr>
        <w:t xml:space="preserve">акладной по форме ТОРГ-12 (или УПД), </w:t>
      </w:r>
      <w:r>
        <w:rPr>
          <w:sz w:val="25"/>
          <w:szCs w:val="25"/>
          <w:highlight w:val="white"/>
        </w:rPr>
        <w:t xml:space="preserve">если более длительный срок не предусмотрен. </w:t>
      </w:r>
      <w:r>
        <w:rPr>
          <w:sz w:val="25"/>
          <w:szCs w:val="25"/>
          <w:highlight w:val="white"/>
        </w:rPr>
        <w:t xml:space="preserve">Гарантийный срок может быть продлен в соответствии с условиями Договора.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tabs>
          <w:tab w:val="left" w:pos="1134" w:leader="none"/>
          <w:tab w:val="num" w:pos="1851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Установленный в отношении Товара гарантийный срок распространяется на все составные части и комплектующие Товара.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течение Гарантийного срока </w:t>
      </w:r>
      <w:r>
        <w:rPr>
          <w:sz w:val="25"/>
          <w:szCs w:val="25"/>
        </w:rPr>
        <w:t xml:space="preserve">Поставщик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гарантирует соответствие качества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 требованиям </w:t>
      </w:r>
      <w:r>
        <w:rPr>
          <w:sz w:val="25"/>
          <w:szCs w:val="25"/>
        </w:rPr>
        <w:t xml:space="preserve">Договора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технического паспорта и иных документов, относящихся к Товару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и Применимого права</w:t>
      </w:r>
      <w:r>
        <w:rPr>
          <w:sz w:val="25"/>
          <w:szCs w:val="25"/>
        </w:rPr>
        <w:t xml:space="preserve">, </w:t>
      </w:r>
      <w:r>
        <w:rPr>
          <w:sz w:val="25"/>
          <w:szCs w:val="25"/>
        </w:rPr>
        <w:t xml:space="preserve">возможность эксплуатации </w:t>
      </w:r>
      <w:r>
        <w:rPr>
          <w:sz w:val="25"/>
          <w:szCs w:val="25"/>
        </w:rPr>
        <w:t xml:space="preserve">(использования)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 в соответствии с его целевым назначением, а также </w:t>
      </w:r>
      <w:r>
        <w:rPr>
          <w:sz w:val="25"/>
          <w:szCs w:val="25"/>
        </w:rPr>
        <w:t xml:space="preserve">несет безусловную ответственность за обнаруженные недостатки</w:t>
      </w:r>
      <w:r>
        <w:rPr>
          <w:sz w:val="25"/>
          <w:szCs w:val="25"/>
        </w:rPr>
        <w:t xml:space="preserve">, несоответствия и/ или</w:t>
      </w:r>
      <w:r>
        <w:rPr>
          <w:sz w:val="25"/>
          <w:szCs w:val="25"/>
        </w:rPr>
        <w:t xml:space="preserve"> дефекты</w:t>
      </w:r>
      <w:r>
        <w:rPr>
          <w:sz w:val="25"/>
          <w:szCs w:val="25"/>
        </w:rPr>
        <w:t xml:space="preserve"> Товара</w:t>
      </w:r>
      <w:r>
        <w:rPr>
          <w:sz w:val="25"/>
          <w:szCs w:val="25"/>
        </w:rPr>
        <w:t xml:space="preserve">, если не докажет, что такие недостатки</w:t>
      </w:r>
      <w:r>
        <w:rPr>
          <w:sz w:val="25"/>
          <w:szCs w:val="25"/>
        </w:rPr>
        <w:t xml:space="preserve">, несоответствия и</w:t>
      </w:r>
      <w:r>
        <w:rPr>
          <w:sz w:val="25"/>
          <w:szCs w:val="25"/>
        </w:rPr>
        <w:t xml:space="preserve">/ или</w:t>
      </w:r>
      <w:r>
        <w:rPr>
          <w:sz w:val="25"/>
          <w:szCs w:val="25"/>
        </w:rPr>
        <w:t xml:space="preserve"> дефекты явились следствием несоблюдения Покупателем требований по использованию Товара, установленных в инструкциях и </w:t>
      </w:r>
      <w:r>
        <w:rPr>
          <w:sz w:val="25"/>
          <w:szCs w:val="25"/>
        </w:rPr>
        <w:t xml:space="preserve">иных </w:t>
      </w:r>
      <w:r>
        <w:rPr>
          <w:sz w:val="25"/>
          <w:szCs w:val="25"/>
        </w:rPr>
        <w:t xml:space="preserve">документах,</w:t>
      </w:r>
      <w:r>
        <w:rPr>
          <w:sz w:val="25"/>
          <w:szCs w:val="25"/>
        </w:rPr>
        <w:t xml:space="preserve"> переданн</w:t>
      </w:r>
      <w:r>
        <w:rPr>
          <w:sz w:val="25"/>
          <w:szCs w:val="25"/>
        </w:rPr>
        <w:t xml:space="preserve">ых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Покупателю </w:t>
      </w:r>
      <w:r>
        <w:rPr>
          <w:sz w:val="25"/>
          <w:szCs w:val="25"/>
        </w:rPr>
        <w:t xml:space="preserve">в </w:t>
      </w:r>
      <w:r>
        <w:rPr>
          <w:sz w:val="25"/>
          <w:szCs w:val="25"/>
        </w:rPr>
        <w:t xml:space="preserve">соответствии с п</w:t>
      </w:r>
      <w:r>
        <w:rPr>
          <w:sz w:val="25"/>
          <w:szCs w:val="25"/>
        </w:rPr>
        <w:t xml:space="preserve">унктом </w:t>
      </w:r>
      <w:r>
        <w:rPr>
          <w:sz w:val="25"/>
          <w:szCs w:val="25"/>
        </w:rPr>
        <w:t xml:space="preserve">3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  <w:t xml:space="preserve">5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sz w:val="25"/>
          <w:szCs w:val="25"/>
          <w:highlight w:val="none"/>
        </w:rPr>
        <w:t xml:space="preserve">В</w:t>
      </w:r>
      <w:r>
        <w:rPr>
          <w:sz w:val="25"/>
          <w:szCs w:val="25"/>
          <w:highlight w:val="none"/>
        </w:rPr>
        <w:t xml:space="preserve"> случае обнаружения в течение Гарантийного срока недостатков, несоответствий и/ или (дефектов) Товара Покупатель направляет Поставщику соответствующее письменное уведомление, в котором указывает перечень выявленных недостатков (дефектов) Товара и разумный </w:t>
      </w:r>
      <w:r>
        <w:rPr>
          <w:sz w:val="25"/>
          <w:szCs w:val="25"/>
          <w:highlight w:val="none"/>
        </w:rPr>
        <w:t xml:space="preserve">с</w:t>
      </w:r>
      <w:r>
        <w:rPr>
          <w:sz w:val="25"/>
          <w:szCs w:val="25"/>
          <w:highlight w:val="none"/>
        </w:rPr>
        <w:t xml:space="preserve">рок на их устранение. Поставщик, в случае наличия разногласий, в течение 3 (трех) рабочих дней с даты получения письменного уведомления Покупателя, направляет своего уполномоченного представителя для составления Акта о недостатках, несоответствиях и/ или д</w:t>
      </w:r>
      <w:r>
        <w:rPr>
          <w:sz w:val="25"/>
          <w:szCs w:val="25"/>
          <w:highlight w:val="none"/>
        </w:rPr>
        <w:t xml:space="preserve">ефектах. Если к указанному в настоящем пункте сроку представитель Поставщика не прибудет, Акт о недостатках, несоответствиях и/ или дефектах будет составлен Покупателем в одностороннем порядке и будет признан Сторонами действительным.</w:t>
      </w:r>
      <w:r>
        <w:rPr>
          <w:sz w:val="25"/>
          <w:szCs w:val="25"/>
          <w:highlight w:val="none"/>
        </w:rPr>
      </w:r>
      <w:r/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sz w:val="25"/>
          <w:szCs w:val="25"/>
          <w:highlight w:val="none"/>
        </w:rPr>
        <w:t xml:space="preserve">П</w:t>
      </w:r>
      <w:r>
        <w:rPr>
          <w:sz w:val="25"/>
          <w:szCs w:val="25"/>
          <w:highlight w:val="none"/>
        </w:rPr>
        <w:t xml:space="preserve">оставщик обязан своими силами и за свой счет устранить недостатки, несоответствия и/ или дефекты Товара, обнаруженные Покупателем в течение Гарантийного срока, в срок, указанный Покупателем в соответствии с пунктом 5.3 Договора, путем замены или ремонта То</w:t>
      </w:r>
      <w:r>
        <w:rPr>
          <w:sz w:val="25"/>
          <w:szCs w:val="25"/>
          <w:highlight w:val="none"/>
        </w:rPr>
        <w:t xml:space="preserve">вара. </w:t>
      </w:r>
      <w:r>
        <w:rPr>
          <w:sz w:val="25"/>
          <w:szCs w:val="25"/>
          <w:highlight w:val="none"/>
        </w:rPr>
      </w:r>
      <w:r/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sz w:val="25"/>
          <w:szCs w:val="25"/>
          <w:highlight w:val="none"/>
        </w:rPr>
        <w:t xml:space="preserve">У</w:t>
      </w:r>
      <w:r>
        <w:rPr>
          <w:sz w:val="25"/>
          <w:szCs w:val="25"/>
          <w:highlight w:val="none"/>
        </w:rPr>
        <w:t xml:space="preserve">странение недостатков путем ремонта Товара может осуществляться только по письменному согласованию с Покупателем. Поставщик вправе по согласованию с Покупателем вместо замены Товара возвратить Покупателю его стоимость. Вывоз Товара для целей устранения нед</w:t>
      </w:r>
      <w:r>
        <w:rPr>
          <w:sz w:val="25"/>
          <w:szCs w:val="25"/>
          <w:highlight w:val="none"/>
        </w:rPr>
        <w:t xml:space="preserve">остатков (дефектов) осуществляется силами Поставщика и за его счет.  </w:t>
      </w:r>
      <w:r>
        <w:rPr>
          <w:sz w:val="25"/>
          <w:szCs w:val="25"/>
          <w:highlight w:val="none"/>
        </w:rPr>
      </w:r>
      <w:r/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sz w:val="25"/>
          <w:szCs w:val="25"/>
          <w:highlight w:val="none"/>
        </w:rPr>
        <w:t xml:space="preserve">Е</w:t>
      </w:r>
      <w:r>
        <w:rPr>
          <w:sz w:val="25"/>
          <w:szCs w:val="25"/>
          <w:highlight w:val="none"/>
        </w:rPr>
        <w:t xml:space="preserve">сли Поставщик не устранит недостатки (дефекты) Товара в установленный Покупателем срок, Покупатель вправе устранить их собственными силами или силами третьих лиц, с отнесением на Поставщика соответствующих расходов. Поставщик обязан возместить расходы Поку</w:t>
      </w:r>
      <w:r>
        <w:rPr>
          <w:sz w:val="25"/>
          <w:szCs w:val="25"/>
          <w:highlight w:val="none"/>
        </w:rPr>
        <w:t xml:space="preserve">пателя на устранение недостатков, несоответствий и/ или дефектов Товара в течение 10 (десяти) рабочих дней с даты получения соответствующего письменного требования Покупателя.</w:t>
      </w:r>
      <w:r>
        <w:rPr>
          <w:sz w:val="25"/>
          <w:szCs w:val="25"/>
          <w:highlight w:val="none"/>
        </w:rPr>
      </w:r>
      <w:r/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</w:pPr>
      <w:r>
        <w:rPr>
          <w:sz w:val="25"/>
          <w:szCs w:val="25"/>
          <w:highlight w:val="none"/>
        </w:rPr>
        <w:t xml:space="preserve">Г</w:t>
      </w:r>
      <w:r>
        <w:rPr>
          <w:sz w:val="25"/>
          <w:szCs w:val="25"/>
          <w:highlight w:val="none"/>
        </w:rPr>
        <w:t xml:space="preserve">арантийный срок на Товар увеличивается на тот период времени, в течение которого Покупатель не мог эксплуатировать (использовать) Товар вследствие его недостатков (дефектов). Гарантийный срок на замененную или отремонтированную единицу Товара устанавливает</w:t>
      </w:r>
      <w:r>
        <w:rPr>
          <w:sz w:val="25"/>
          <w:szCs w:val="25"/>
          <w:highlight w:val="none"/>
        </w:rPr>
        <w:t xml:space="preserve">ся продолжительностью, указанной в пункте 5.1 Договора, и начинает исчисляться заново с даты приемки Покупателем замененной единицы Товара или работ по устранению недостатков (дефектов).</w:t>
      </w:r>
      <w:r>
        <w:rPr>
          <w:sz w:val="25"/>
          <w:szCs w:val="25"/>
          <w:highlight w:val="none"/>
        </w:rPr>
      </w:r>
      <w:r/>
    </w:p>
    <w:p>
      <w:pPr>
        <w:numPr>
          <w:ilvl w:val="1"/>
          <w:numId w:val="1"/>
        </w:numPr>
        <w:ind w:left="0" w:firstLine="709"/>
        <w:jc w:val="both"/>
        <w:shd w:val="clear" w:color="auto" w:fill="ffffff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  <w:highlight w:val="none"/>
        </w:rPr>
        <w:t xml:space="preserve">У</w:t>
      </w:r>
      <w:r>
        <w:rPr>
          <w:sz w:val="25"/>
          <w:szCs w:val="25"/>
          <w:highlight w:val="none"/>
        </w:rPr>
        <w:t xml:space="preserve">странение недостатков, несоответствий и / или дефектов Товара или возврат его стоимости, в том числе в рамках срока, установленного в соответствии с пунктом 5.3 Договора, не освобождает Поставщика от обязанности возмещения убытков, причиненных Покупателю в</w:t>
      </w:r>
      <w:r>
        <w:rPr>
          <w:sz w:val="25"/>
          <w:szCs w:val="25"/>
          <w:highlight w:val="none"/>
        </w:rPr>
        <w:t xml:space="preserve">следствие наличия таких недостатков (дефектов).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shd w:val="clear" w:color="auto" w:fill="ffffff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shd w:val="clear" w:color="auto" w:fill="ffffff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  <w:highlight w:val="none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0"/>
          <w:numId w:val="1"/>
        </w:numPr>
        <w:ind w:left="0" w:firstLine="0"/>
        <w:jc w:val="center"/>
        <w:shd w:val="clear" w:color="auto" w:fill="ffffff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Ответственность </w:t>
      </w:r>
      <w:r>
        <w:rPr>
          <w:b/>
          <w:bCs/>
          <w:sz w:val="25"/>
          <w:szCs w:val="25"/>
        </w:rPr>
        <w:t xml:space="preserve">Сторон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З</w:t>
      </w:r>
      <w:r>
        <w:rPr>
          <w:sz w:val="25"/>
          <w:szCs w:val="25"/>
        </w:rPr>
        <w:t xml:space="preserve">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освобождают Стороны от ответственност</w:t>
      </w:r>
      <w:r>
        <w:rPr>
          <w:sz w:val="25"/>
          <w:szCs w:val="25"/>
        </w:rPr>
        <w:t xml:space="preserve">и, установленной законодательством Российской Федерации и должны рассматриваться как дополнительные, если Договором прямо не предусмотрено иное. 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В</w:t>
      </w:r>
      <w:r>
        <w:rPr>
          <w:sz w:val="25"/>
          <w:szCs w:val="25"/>
        </w:rPr>
        <w:t xml:space="preserve"> случае нарушения Покупателем сроков оплаты, установленных разделом 2 Договора, Поставщик вправе требовать уплаты Покупателем исключительной неустойки в размере 0,1 (ноль целых и одна десятая) процента от несвоевременно оплаченной суммы за каждый день прос</w:t>
      </w:r>
      <w:r>
        <w:rPr>
          <w:sz w:val="25"/>
          <w:szCs w:val="25"/>
        </w:rPr>
        <w:t xml:space="preserve">рочки, начиная с 31 (тридцать первого) календарного дня просрочки (неустойка с 1 по 30 день просрочки не начисляется). 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случае нарушения Поставщиком обязательств по поставке Товара (нарушение срока поставки, недопоставка), в том числе сроков, установленных в Заявке, Покупатель вправе потребовать уплаты Поставщиком:        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            - неустойки в размере 0,1 (ноль целых и одна десят</w:t>
      </w:r>
      <w:r>
        <w:rPr>
          <w:sz w:val="25"/>
          <w:szCs w:val="25"/>
        </w:rPr>
        <w:t xml:space="preserve">ая) процента от цены несвоевременно поставленного (не поставленного) Товара за каждый день просрочки – в случае, когда нарушение не привело к изменению срока поставки Товара по другой заявке;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            - неустойки в размере 0,2 (ноль целых и две десятых) процента от </w:t>
      </w:r>
      <w:r>
        <w:rPr>
          <w:sz w:val="25"/>
          <w:szCs w:val="25"/>
        </w:rPr>
        <w:t xml:space="preserve">цены несвоевременно поставленного (не поставленного) Товара за каждый день просрочки – в случае, когда нарушение привело к изменению срока поставки Товара по другой заявке.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left="360" w:firstLine="0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          В случае несвоевременного устранения Поставщиком выявленных недостатков Товара, По</w:t>
      </w:r>
      <w:r>
        <w:rPr>
          <w:sz w:val="25"/>
          <w:szCs w:val="25"/>
        </w:rPr>
        <w:t xml:space="preserve">купатель вправе потребовать уплаты Поставщиком неустойки в размере 0,1 (ноль целых и одна десятая) процента от стоимости некачественного Товара за каждый день просрочки.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В случае поступления Товара, не соответствующего сведениям о стране происхождения Товара, согласованной в Договоре, Покупатель вправе взыскать с Поставщика штраф в размере 10% от стоимости поставленного Товара, не соответствующего сведениям.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Е</w:t>
      </w:r>
      <w:r>
        <w:rPr>
          <w:sz w:val="25"/>
          <w:szCs w:val="25"/>
        </w:rPr>
        <w:t xml:space="preserve">сли в результате составления и выставления Поставщиком счетов-фактур/ или УПД с нарушением порядка и требований, установленных законодательством Российской Федерации, Покупатель понес расходы, связанные с начислением налоговыми органами по такому основанию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сумм налога на добавленную стоимость, пеней и налоговых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</w:t>
      </w:r>
      <w:r>
        <w:rPr>
          <w:sz w:val="25"/>
          <w:szCs w:val="25"/>
        </w:rPr>
        <w:t xml:space="preserve">. Сумма расходов компенсируется Поставщиком в течение 10 (десяти) рабочих дней с даты получения соответствующего письменного требования Покупателя.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contextualSpacing w:val="0"/>
        <w:ind w:left="0" w:firstLine="0"/>
        <w:jc w:val="both"/>
        <w:tabs>
          <w:tab w:val="left" w:pos="1134" w:leader="none"/>
        </w:tabs>
        <w:rPr>
          <w:sz w:val="25"/>
          <w:szCs w:val="25"/>
        </w:rPr>
        <w:suppressLineNumbers w:val="0"/>
      </w:pPr>
      <w:r>
        <w:rPr>
          <w:sz w:val="25"/>
          <w:szCs w:val="25"/>
        </w:rPr>
        <w:t xml:space="preserve">             В случае нарушения Поставщиком сроков предоставления счетов-фактур/ или УПД, установленных пунктом 2.8 Договора, Покупатель вправе требовать уплаты Поставщиком штрафа в размере 50 000 (Пятидесяти тысяч) рублей за каждый случай нарушения.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Обязанность по уплате неустойки и/ или штрафов, возмещения убытков, предусмотренных Договором, возникает у любой из Сторон только при условии получения письменного требования другой Стороны. 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Уплата неустойки и/ или штрафа не освобождает Стороны от исполнения обязательств по Договору, обязанности по устранению допущенных нарушений условий Договора и/ или их последствий.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У</w:t>
      </w:r>
      <w:r>
        <w:rPr>
          <w:sz w:val="25"/>
          <w:szCs w:val="25"/>
        </w:rPr>
        <w:t xml:space="preserve">читывая, что для Покупателя надлежащее и своевременное выполнение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</w:t>
      </w:r>
      <w:r>
        <w:rPr>
          <w:sz w:val="25"/>
          <w:szCs w:val="25"/>
        </w:rPr>
        <w:t xml:space="preserve">надлежащего исполнения Поставщиком соответствующих обязательств по Договору.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</w:pPr>
      <w:r>
        <w:rPr>
          <w:sz w:val="25"/>
          <w:szCs w:val="25"/>
        </w:rPr>
        <w:t xml:space="preserve">О</w:t>
      </w:r>
      <w:r>
        <w:rPr>
          <w:sz w:val="25"/>
          <w:szCs w:val="25"/>
        </w:rPr>
        <w:t xml:space="preserve">пределение суммы неустойки, подлежащей уплате, возможно в досудебном порядке при признании суммы неустойки Стороной, нарушившей обязательства по Договору, и письменном уведомлении об этом другой Стороны. В случае непризнания Стороной, нарушившей обязательс</w:t>
      </w:r>
      <w:r>
        <w:rPr>
          <w:sz w:val="25"/>
          <w:szCs w:val="25"/>
        </w:rPr>
        <w:t xml:space="preserve">тва по Договору, суммы неустойки, указанной в письменном требовании, сумма неустойки, подлежащая уплате виновной Стороной, определяется на основании решения суда.</w:t>
      </w:r>
      <w:r>
        <w:rPr>
          <w:sz w:val="25"/>
          <w:szCs w:val="25"/>
        </w:rPr>
      </w:r>
      <w:r/>
    </w:p>
    <w:p>
      <w:pPr>
        <w:pStyle w:val="968"/>
        <w:numPr>
          <w:ilvl w:val="1"/>
          <w:numId w:val="1"/>
        </w:numPr>
        <w:ind w:left="0" w:firstLine="709"/>
        <w:jc w:val="both"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</w:t>
      </w:r>
      <w:r>
        <w:rPr>
          <w:sz w:val="25"/>
          <w:szCs w:val="25"/>
        </w:rPr>
        <w:t xml:space="preserve"> случае нарушения Поставщиком обязательств по поставке Товара на срок свыше 60 (шестидесяти)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также</w:t>
      </w:r>
      <w:r>
        <w:rPr>
          <w:sz w:val="25"/>
          <w:szCs w:val="25"/>
        </w:rPr>
        <w:t xml:space="preserve"> вправе возвратить Поставщику Товар, ранее принятый по Договору, и потребовать возврата уплаченных денежных средств.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jc w:val="both"/>
        <w:shd w:val="clear" w:color="auto" w:fill="ffffff"/>
        <w:rPr>
          <w:bCs/>
          <w:sz w:val="25"/>
          <w:szCs w:val="25"/>
        </w:rPr>
      </w:pP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Антикоррупционная оговорка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color w:val="000000"/>
          <w:sz w:val="25"/>
          <w:szCs w:val="25"/>
        </w:rPr>
        <w:t xml:space="preserve">Стороны обязуются обеспечить, чтобы при исполнении обязательств, возникающих по Договору или в связи с ним, их аффилированные лица, работники и/или представители не осуществляли, прямо или косвенно не </w:t>
      </w:r>
      <w:r>
        <w:rPr>
          <w:bCs/>
          <w:color w:val="000000"/>
          <w:sz w:val="25"/>
          <w:szCs w:val="25"/>
        </w:rPr>
        <w:t xml:space="preserve">предлагали и не разрешали выплату денежных средств, передачу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</w:t>
      </w:r>
      <w:r>
        <w:rPr>
          <w:bCs/>
          <w:color w:val="000000"/>
          <w:sz w:val="25"/>
          <w:szCs w:val="25"/>
        </w:rPr>
        <w:t xml:space="preserve">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При исполнении своих обязательств по Договору, Стороны, их аффилированные лица, работники и/или представители также обязуются не осуществлять действия, квалифицируемые применимым для</w:t>
      </w:r>
      <w:r>
        <w:rPr>
          <w:bCs/>
          <w:color w:val="000000"/>
          <w:sz w:val="25"/>
          <w:szCs w:val="25"/>
        </w:rPr>
        <w:t xml:space="preserve">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противодействии коррупции, легализации (отмыванию) доходов, полученных преступным путем.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</w:t>
      </w:r>
      <w:r>
        <w:rPr>
          <w:bCs/>
          <w:color w:val="000000"/>
          <w:sz w:val="25"/>
          <w:szCs w:val="25"/>
        </w:rPr>
        <w:t xml:space="preserve">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произошло или может произойти нарушение положений настоящего раздела.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После направления письменного уведомления соответствующая Сторона имеет право приостановить исполнение обязательств</w:t>
      </w:r>
      <w:r>
        <w:rPr>
          <w:bCs/>
          <w:color w:val="000000"/>
          <w:sz w:val="25"/>
          <w:szCs w:val="25"/>
        </w:rPr>
        <w:t xml:space="preserve"> по Договору до получения письменного подтверждения другой Стороны, что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</w:t>
      </w:r>
      <w:r>
        <w:rPr>
          <w:bCs/>
          <w:color w:val="000000"/>
          <w:sz w:val="25"/>
          <w:szCs w:val="25"/>
        </w:rPr>
        <w:t xml:space="preserve">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color w:val="000000"/>
          <w:sz w:val="25"/>
          <w:szCs w:val="25"/>
        </w:rPr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</w:t>
      </w:r>
      <w:r>
        <w:rPr>
          <w:bCs/>
          <w:color w:val="000000"/>
          <w:sz w:val="25"/>
          <w:szCs w:val="25"/>
        </w:rPr>
        <w:t xml:space="preserve">итогах рассмотрения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color w:val="000000"/>
          <w:sz w:val="25"/>
          <w:szCs w:val="25"/>
        </w:rPr>
        <w:t xml:space="preserve">Каналы связи Линия доверия Группы </w:t>
      </w:r>
      <w:r>
        <w:rPr>
          <w:color w:val="000000"/>
          <w:sz w:val="25"/>
          <w:szCs w:val="25"/>
        </w:rPr>
        <w:t xml:space="preserve">РусГидро</w:t>
      </w:r>
      <w:r>
        <w:rPr>
          <w:color w:val="000000"/>
          <w:sz w:val="25"/>
          <w:szCs w:val="25"/>
        </w:rPr>
        <w:t xml:space="preserve">: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Электронная почта: </w:t>
      </w:r>
      <w:hyperlink r:id="rId15" w:tooltip="mailto:ld@rushydro.ru" w:history="1">
        <w:r>
          <w:rPr>
            <w:rStyle w:val="988"/>
            <w:sz w:val="25"/>
            <w:szCs w:val="25"/>
          </w:rPr>
          <w:t xml:space="preserve">ld@rushydro.ru</w:t>
        </w:r>
      </w:hyperlink>
      <w:r>
        <w:rPr>
          <w:sz w:val="25"/>
          <w:szCs w:val="25"/>
        </w:rPr>
        <w:t xml:space="preserve">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5"/>
          <w:szCs w:val="25"/>
        </w:rPr>
      </w:pPr>
      <w:r>
        <w:rPr>
          <w:sz w:val="25"/>
          <w:szCs w:val="25"/>
        </w:rPr>
        <w:t xml:space="preserve">Специальная форма «обратной связи», размещенная на официальном сайте Общества в сети интернет: http://www.rushydro.ru/ (далее перейти по ссылке «Линия доверия» и заполнить поля специальной формы «обратной связи»);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num" w:pos="1276" w:leader="none"/>
          <w:tab w:val="clear" w:pos="4690" w:leader="none"/>
        </w:tabs>
        <w:rPr>
          <w:bCs/>
          <w:sz w:val="25"/>
          <w:szCs w:val="25"/>
        </w:rPr>
      </w:pPr>
      <w:r>
        <w:rPr>
          <w:sz w:val="25"/>
          <w:szCs w:val="25"/>
        </w:rPr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jc w:val="both"/>
        <w:shd w:val="clear" w:color="auto" w:fill="ffffff"/>
        <w:widowControl/>
        <w:tabs>
          <w:tab w:val="left" w:pos="0" w:leader="none"/>
          <w:tab w:val="left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Обстоятельства непреодолимой силы (форс-мажор)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Стороны освоб</w:t>
      </w:r>
      <w:r>
        <w:rPr>
          <w:bCs/>
          <w:sz w:val="25"/>
          <w:szCs w:val="25"/>
        </w:rPr>
        <w:t xml:space="preserve">ождаются от ответственности за неисполнение или ненадлежащее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</w:t>
      </w:r>
      <w:r>
        <w:rPr>
          <w:bCs/>
          <w:sz w:val="25"/>
          <w:szCs w:val="25"/>
        </w:rPr>
        <w:t xml:space="preserve">, и которые Стороны не могли ни предвидеть, ни предотвратить разумными мерами, в том числе: стихийные бедствия (землетрясение, наводнение, ураган), пожар, массовые заболевания (эпидемии), военные действия, террористические акты, диверсии, запретительные ме</w:t>
      </w:r>
      <w:r>
        <w:rPr>
          <w:bCs/>
          <w:sz w:val="25"/>
          <w:szCs w:val="25"/>
        </w:rPr>
        <w:t xml:space="preserve">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Договору.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Сторона имеет право ссылаться на обстоятельства непреодолимой силы только </w:t>
      </w:r>
      <w:r>
        <w:rPr>
          <w:bCs/>
          <w:sz w:val="25"/>
          <w:szCs w:val="25"/>
        </w:rPr>
        <w:br/>
        <w:t xml:space="preserve">в случае, если такие обстоятельства непосредственно повлияли на возможность исполнения этой Стороной условий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</w:t>
      </w:r>
      <w:r>
        <w:rPr>
          <w:bCs/>
          <w:sz w:val="25"/>
          <w:szCs w:val="25"/>
        </w:rPr>
        <w:br/>
        <w:t xml:space="preserve">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Надлежащим (достаточным) доказательством наличия/ возникновения и продолжительности действия</w:t>
      </w:r>
      <w:r>
        <w:rPr>
          <w:bCs/>
          <w:sz w:val="25"/>
          <w:szCs w:val="25"/>
        </w:rPr>
        <w:t xml:space="preserve"> обстоятельств непреодолимой силы </w:t>
      </w:r>
      <w:r>
        <w:rPr>
          <w:bCs/>
          <w:sz w:val="25"/>
          <w:szCs w:val="25"/>
        </w:rPr>
        <w:t xml:space="preserve">являю</w:t>
      </w:r>
      <w:r>
        <w:rPr>
          <w:bCs/>
          <w:sz w:val="25"/>
          <w:szCs w:val="25"/>
        </w:rPr>
        <w:t xml:space="preserve">тся </w:t>
      </w:r>
      <w:r>
        <w:rPr>
          <w:bCs/>
          <w:sz w:val="25"/>
          <w:szCs w:val="25"/>
        </w:rPr>
        <w:t xml:space="preserve">документы</w:t>
      </w:r>
      <w:r>
        <w:rPr>
          <w:bCs/>
          <w:sz w:val="25"/>
          <w:szCs w:val="25"/>
        </w:rPr>
        <w:t xml:space="preserve">, выдаваемы</w:t>
      </w:r>
      <w:r>
        <w:rPr>
          <w:bCs/>
          <w:sz w:val="25"/>
          <w:szCs w:val="25"/>
        </w:rPr>
        <w:t xml:space="preserve">е компетентными органами (организациями), подтверждающие события, на которые заинтересованная Сторона ссылается в качестве обстоятельств непреодолимой силы (форс-мажора)</w:t>
      </w:r>
      <w:r>
        <w:rPr>
          <w:bCs/>
          <w:sz w:val="25"/>
          <w:szCs w:val="25"/>
        </w:rPr>
        <w:t xml:space="preserve">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Отсутствие уведомления или несвоевременное уведомление </w:t>
      </w:r>
      <w:r>
        <w:rPr>
          <w:bCs/>
          <w:sz w:val="25"/>
          <w:szCs w:val="25"/>
        </w:rPr>
        <w:br/>
        <w:t xml:space="preserve">об обстоятельствах непреодолимой силы лишает соответствующую Сторону права </w:t>
      </w:r>
      <w:r>
        <w:rPr>
          <w:bCs/>
          <w:sz w:val="25"/>
          <w:szCs w:val="25"/>
        </w:rPr>
        <w:br/>
      </w:r>
      <w:r>
        <w:rPr>
          <w:bCs/>
          <w:sz w:val="25"/>
          <w:szCs w:val="25"/>
        </w:rPr>
        <w:t xml:space="preserve">в дальнейшем ссылаться на их наступление как на основание, освобождающее или ограничивающее ее ответственность за неисполнение обязательств по Договору.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left" w:pos="1134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При наличии обстоятельств непреодолимой силы сроки выполнения Сторонами обязательств по Договору продлеваются на время, в течение которого действуют обстоя</w:t>
      </w:r>
      <w:r>
        <w:rPr>
          <w:bCs/>
          <w:sz w:val="25"/>
          <w:szCs w:val="25"/>
        </w:rPr>
        <w:t xml:space="preserve">тельства непреодолимой силы либо на время, необходимое для устранения Сторонами последствий действия таких обстоятельств. В случае если обстоятельства непреодолимой силы продолжают действовать более 30 (тридцати) календарных дней либо сроки, требующиеся дл</w:t>
      </w:r>
      <w:r>
        <w:rPr>
          <w:bCs/>
          <w:sz w:val="25"/>
          <w:szCs w:val="25"/>
        </w:rPr>
        <w:t xml:space="preserve">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0" w:leader="none"/>
          <w:tab w:val="left" w:pos="568" w:leader="none"/>
          <w:tab w:val="left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При этом любая из Сторон вправе отказаться от исполнения Договора </w:t>
      </w:r>
      <w:r>
        <w:rPr>
          <w:bCs/>
          <w:sz w:val="25"/>
          <w:szCs w:val="25"/>
        </w:rPr>
        <w:br/>
        <w:t xml:space="preserve">в одностороннем внесудебном порядке.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0"/>
          <w:numId w:val="1"/>
        </w:numPr>
        <w:contextualSpacing/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Особые положения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contextualSpacing/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Поставщик обязуется не привлекать и не допускать привлечения к исполнению обязательств по Договору организации, имеющие признаки недобросовестности, опред</w:t>
      </w:r>
      <w:r>
        <w:rPr>
          <w:bCs/>
          <w:sz w:val="25"/>
          <w:szCs w:val="25"/>
        </w:rPr>
        <w:t xml:space="preserve">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6" w:tooltip="consultantplus://offline/ref=94D5CE8889791A29DE57299515463A9D6134D8237B999C803E6F853513x2A2P" w:history="1">
        <w:r>
          <w:rPr>
            <w:bCs/>
            <w:sz w:val="25"/>
            <w:szCs w:val="25"/>
          </w:rPr>
          <w:t xml:space="preserve">№ 18162/09</w:t>
        </w:r>
      </w:hyperlink>
      <w:r>
        <w:rPr>
          <w:bCs/>
          <w:sz w:val="25"/>
          <w:szCs w:val="25"/>
        </w:rPr>
        <w:t xml:space="preserve"> и от 25.05.2010 </w:t>
      </w:r>
      <w:hyperlink r:id="rId17" w:tooltip="consultantplus://offline/ref=94D5CE8889791A29DE57299515463A9D6135D2287D929C803E6F853513x2A2P" w:history="1">
        <w:r>
          <w:rPr>
            <w:bCs/>
            <w:sz w:val="25"/>
            <w:szCs w:val="25"/>
          </w:rPr>
          <w:t xml:space="preserve">№ 15658/09</w:t>
        </w:r>
      </w:hyperlink>
      <w:r>
        <w:rPr>
          <w:bCs/>
          <w:sz w:val="25"/>
          <w:szCs w:val="25"/>
        </w:rPr>
        <w:t xml:space="preserve">, согласно которым при оценке необоснованной налоговой выгоды необходимо</w:t>
      </w:r>
      <w:r>
        <w:rPr>
          <w:bCs/>
          <w:sz w:val="25"/>
          <w:szCs w:val="25"/>
        </w:rPr>
        <w:t xml:space="preserve">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8" w:tooltip="consultantplus://offline/ref=79440D5123ABA6A25F43346AB59DBAAC7032C8E1556DA64FAED62E167F76889C2B7C475C32EFC59BJ8rDH" w:history="1">
        <w:r>
          <w:rPr>
            <w:bCs/>
            <w:sz w:val="25"/>
            <w:szCs w:val="25"/>
          </w:rPr>
          <w:t xml:space="preserve">Критери</w:t>
        </w:r>
      </w:hyperlink>
      <w:r>
        <w:rPr>
          <w:bCs/>
          <w:sz w:val="25"/>
          <w:szCs w:val="25"/>
        </w:rPr>
        <w:t xml:space="preserve"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 или заменяющий его документ).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недобросовестности, указанных в п</w:t>
      </w:r>
      <w:r>
        <w:rPr>
          <w:bCs/>
          <w:sz w:val="25"/>
          <w:szCs w:val="25"/>
        </w:rPr>
        <w:t xml:space="preserve">ункте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.1 Договора, а также обеспечить прекращение участия таких организаций в исполнении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В случае нарушения Поставщиком обязательств, установленных п</w:t>
      </w:r>
      <w:r>
        <w:rPr>
          <w:bCs/>
          <w:sz w:val="25"/>
          <w:szCs w:val="25"/>
        </w:rPr>
        <w:t xml:space="preserve">унктами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.1,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.2 Договора, Покупатель в дополнение к основаниям, предусмотренным Договором, вправе </w:t>
      </w:r>
      <w:r>
        <w:rPr>
          <w:bCs/>
          <w:sz w:val="25"/>
          <w:szCs w:val="25"/>
        </w:rPr>
        <w:t xml:space="preserve">в одностороннем внесудебном порядке отказаться </w:t>
      </w:r>
      <w:r>
        <w:rPr>
          <w:bCs/>
          <w:sz w:val="25"/>
          <w:szCs w:val="25"/>
        </w:rPr>
        <w:t xml:space="preserve">от Договора путем направления уведомления </w:t>
      </w:r>
      <w:r>
        <w:rPr>
          <w:bCs/>
          <w:sz w:val="25"/>
          <w:szCs w:val="25"/>
        </w:rPr>
        <w:t xml:space="preserve">об отказе от Договора (исполнения Договора) </w:t>
      </w:r>
      <w:r>
        <w:rPr>
          <w:bCs/>
          <w:sz w:val="25"/>
          <w:szCs w:val="25"/>
        </w:rPr>
        <w:t xml:space="preserve">с указанием даты </w:t>
      </w:r>
      <w:r>
        <w:rPr>
          <w:bCs/>
          <w:sz w:val="25"/>
          <w:szCs w:val="25"/>
        </w:rPr>
        <w:t xml:space="preserve">прекращения (</w:t>
      </w:r>
      <w:r>
        <w:rPr>
          <w:bCs/>
          <w:sz w:val="25"/>
          <w:szCs w:val="25"/>
        </w:rPr>
        <w:t xml:space="preserve">расторжения</w:t>
      </w:r>
      <w:r>
        <w:rPr>
          <w:bCs/>
          <w:sz w:val="25"/>
          <w:szCs w:val="25"/>
        </w:rPr>
        <w:t xml:space="preserve">) Договора,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которая</w:t>
      </w:r>
      <w:r>
        <w:rPr>
          <w:bCs/>
          <w:sz w:val="25"/>
          <w:szCs w:val="25"/>
        </w:rPr>
        <w:t xml:space="preserve"> должна наступать ранее 10 (десяти) рабочих дней с даты получения Поставщиком</w:t>
      </w:r>
      <w:r>
        <w:rPr>
          <w:bCs/>
          <w:sz w:val="25"/>
          <w:szCs w:val="25"/>
        </w:rPr>
        <w:t xml:space="preserve"> такого уведомления</w:t>
      </w:r>
      <w:r>
        <w:rPr>
          <w:bCs/>
          <w:sz w:val="25"/>
          <w:szCs w:val="25"/>
        </w:rPr>
        <w:t xml:space="preserve">. Договор счита</w:t>
      </w:r>
      <w:r>
        <w:rPr>
          <w:bCs/>
          <w:sz w:val="25"/>
          <w:szCs w:val="25"/>
        </w:rPr>
        <w:t xml:space="preserve">ет</w:t>
      </w:r>
      <w:r>
        <w:rPr>
          <w:bCs/>
          <w:sz w:val="25"/>
          <w:szCs w:val="25"/>
        </w:rPr>
        <w:t xml:space="preserve">ся </w:t>
      </w:r>
      <w:r>
        <w:rPr>
          <w:bCs/>
          <w:sz w:val="25"/>
          <w:szCs w:val="25"/>
        </w:rPr>
        <w:t xml:space="preserve">прекращенным (</w:t>
      </w:r>
      <w:r>
        <w:rPr>
          <w:bCs/>
          <w:sz w:val="25"/>
          <w:szCs w:val="25"/>
        </w:rPr>
        <w:t xml:space="preserve">расторгнутым</w:t>
      </w:r>
      <w:r>
        <w:rPr>
          <w:bCs/>
          <w:sz w:val="25"/>
          <w:szCs w:val="25"/>
        </w:rPr>
        <w:t xml:space="preserve">)</w:t>
      </w:r>
      <w:r>
        <w:rPr>
          <w:bCs/>
          <w:sz w:val="25"/>
          <w:szCs w:val="25"/>
        </w:rPr>
        <w:t xml:space="preserve"> с даты, указанной в </w:t>
      </w:r>
      <w:r>
        <w:rPr>
          <w:bCs/>
          <w:sz w:val="25"/>
          <w:szCs w:val="25"/>
        </w:rPr>
        <w:t xml:space="preserve">уведомлении об отказе от Договора (исполнения Договора) </w:t>
      </w:r>
      <w:r>
        <w:rPr>
          <w:bCs/>
          <w:sz w:val="25"/>
          <w:szCs w:val="25"/>
        </w:rPr>
        <w:t xml:space="preserve">при условии, что Покупатель не отзовет указанное Уведомление по итогам рассмотрения мотивированных </w:t>
      </w:r>
      <w:r>
        <w:rPr>
          <w:bCs/>
          <w:sz w:val="25"/>
          <w:szCs w:val="25"/>
        </w:rPr>
        <w:t xml:space="preserve">письменных </w:t>
      </w:r>
      <w:r>
        <w:rPr>
          <w:bCs/>
          <w:sz w:val="25"/>
          <w:szCs w:val="25"/>
        </w:rPr>
        <w:t xml:space="preserve">возражений Поставщика</w:t>
      </w:r>
      <w:r>
        <w:rPr>
          <w:bCs/>
          <w:sz w:val="25"/>
          <w:szCs w:val="25"/>
        </w:rPr>
        <w:t xml:space="preserve">, представленных</w:t>
      </w:r>
      <w:r>
        <w:rPr>
          <w:bCs/>
          <w:sz w:val="25"/>
          <w:szCs w:val="25"/>
        </w:rPr>
        <w:t xml:space="preserve"> до </w:t>
      </w:r>
      <w:r>
        <w:rPr>
          <w:bCs/>
          <w:sz w:val="25"/>
          <w:szCs w:val="25"/>
        </w:rPr>
        <w:t xml:space="preserve">наступления указанной Покупателем </w:t>
      </w:r>
      <w:r>
        <w:rPr>
          <w:bCs/>
          <w:sz w:val="25"/>
          <w:szCs w:val="25"/>
        </w:rPr>
        <w:t xml:space="preserve">даты расторжения.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Поставщик обяза</w:t>
      </w:r>
      <w:r>
        <w:rPr>
          <w:bCs/>
          <w:sz w:val="25"/>
          <w:szCs w:val="25"/>
        </w:rPr>
        <w:t xml:space="preserve">н</w:t>
      </w:r>
      <w:r>
        <w:rPr>
          <w:bCs/>
          <w:sz w:val="25"/>
          <w:szCs w:val="25"/>
        </w:rPr>
        <w:t xml:space="preserve"> уплатить Покупателю штраф в размере суммы денежных средств, перечисленной организации, отвечающей признакам недобросовестности, а также </w:t>
      </w:r>
      <w:r>
        <w:rPr>
          <w:bCs/>
          <w:sz w:val="25"/>
          <w:szCs w:val="25"/>
        </w:rPr>
        <w:t xml:space="preserve">дополнительно компенсировать Покупателю </w:t>
      </w:r>
      <w:r>
        <w:rPr>
          <w:bCs/>
          <w:sz w:val="25"/>
          <w:szCs w:val="25"/>
        </w:rPr>
        <w:t xml:space="preserve">убытки, причиненные в результате нарушения обязательств, установленных </w:t>
      </w:r>
      <w:r>
        <w:rPr>
          <w:bCs/>
          <w:sz w:val="25"/>
          <w:szCs w:val="25"/>
        </w:rPr>
        <w:t xml:space="preserve">пунктами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.1,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.2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Штраф, предусмотренный п</w:t>
      </w:r>
      <w:r>
        <w:rPr>
          <w:bCs/>
          <w:sz w:val="25"/>
          <w:szCs w:val="25"/>
        </w:rPr>
        <w:t xml:space="preserve">унктом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.4 Договора, оплачивается </w:t>
      </w:r>
      <w:r>
        <w:rPr>
          <w:bCs/>
          <w:sz w:val="25"/>
          <w:szCs w:val="25"/>
        </w:rPr>
        <w:t xml:space="preserve">Поставщиком </w:t>
      </w:r>
      <w:r>
        <w:rPr>
          <w:bCs/>
          <w:sz w:val="25"/>
          <w:szCs w:val="25"/>
        </w:rPr>
        <w:t xml:space="preserve">в течение 10 (десяти) рабочих дней с даты получения соответствующего </w:t>
      </w:r>
      <w:r>
        <w:rPr>
          <w:bCs/>
          <w:sz w:val="25"/>
          <w:szCs w:val="25"/>
        </w:rPr>
        <w:t xml:space="preserve">письменного </w:t>
      </w:r>
      <w:r>
        <w:rPr>
          <w:bCs/>
          <w:sz w:val="25"/>
          <w:szCs w:val="25"/>
        </w:rPr>
        <w:t xml:space="preserve">требования</w:t>
      </w:r>
      <w:r>
        <w:rPr>
          <w:bCs/>
          <w:sz w:val="25"/>
          <w:szCs w:val="25"/>
        </w:rPr>
        <w:t xml:space="preserve"> Покупателя</w:t>
      </w:r>
      <w:r>
        <w:rPr>
          <w:bCs/>
          <w:sz w:val="25"/>
          <w:szCs w:val="25"/>
        </w:rPr>
        <w:t xml:space="preserve">. Покупатель вправе предъявить требование об уплате штрафа </w:t>
      </w:r>
      <w:r>
        <w:rPr>
          <w:bCs/>
          <w:sz w:val="25"/>
          <w:szCs w:val="25"/>
        </w:rPr>
        <w:t xml:space="preserve">вне зависимости о</w:t>
      </w:r>
      <w:r>
        <w:rPr>
          <w:bCs/>
          <w:sz w:val="25"/>
          <w:szCs w:val="25"/>
        </w:rPr>
        <w:t xml:space="preserve">т </w:t>
      </w:r>
      <w:r>
        <w:rPr>
          <w:bCs/>
          <w:sz w:val="25"/>
          <w:szCs w:val="25"/>
        </w:rPr>
        <w:t xml:space="preserve">направления уведомления об отказе от Договора (исполнения</w:t>
      </w:r>
      <w:r>
        <w:rPr>
          <w:bCs/>
          <w:sz w:val="25"/>
          <w:szCs w:val="25"/>
        </w:rPr>
        <w:t xml:space="preserve"> Договора</w:t>
      </w:r>
      <w:r>
        <w:rPr>
          <w:bCs/>
          <w:sz w:val="25"/>
          <w:szCs w:val="25"/>
        </w:rPr>
        <w:t xml:space="preserve">), предусмотренного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пунктом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.3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Покупатель вправе приостановить осуществление </w:t>
      </w:r>
      <w:r>
        <w:rPr>
          <w:bCs/>
          <w:sz w:val="25"/>
          <w:szCs w:val="25"/>
        </w:rPr>
        <w:t xml:space="preserve">любых </w:t>
      </w:r>
      <w:r>
        <w:rPr>
          <w:bCs/>
          <w:sz w:val="25"/>
          <w:szCs w:val="25"/>
        </w:rPr>
        <w:t xml:space="preserve">платежей</w:t>
      </w:r>
      <w:r>
        <w:rPr>
          <w:bCs/>
          <w:sz w:val="25"/>
          <w:szCs w:val="25"/>
        </w:rPr>
        <w:t xml:space="preserve"> по Договору</w:t>
      </w:r>
      <w:r>
        <w:rPr>
          <w:bCs/>
          <w:sz w:val="25"/>
          <w:szCs w:val="25"/>
        </w:rPr>
        <w:t xml:space="preserve">, причитающихся Поставщику, независимо от наличия оснований и наступления сроков таких платежей, до уплаты </w:t>
      </w:r>
      <w:r>
        <w:rPr>
          <w:bCs/>
          <w:sz w:val="25"/>
          <w:szCs w:val="25"/>
        </w:rPr>
        <w:t xml:space="preserve">Поставщиком </w:t>
      </w:r>
      <w:r>
        <w:rPr>
          <w:bCs/>
          <w:sz w:val="25"/>
          <w:szCs w:val="25"/>
        </w:rPr>
        <w:t xml:space="preserve">штрафа, предусмотренного п</w:t>
      </w:r>
      <w:r>
        <w:rPr>
          <w:bCs/>
          <w:sz w:val="25"/>
          <w:szCs w:val="25"/>
        </w:rPr>
        <w:t xml:space="preserve">унктом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.4 Договора</w:t>
      </w:r>
      <w:r>
        <w:rPr>
          <w:bCs/>
          <w:sz w:val="25"/>
          <w:szCs w:val="25"/>
        </w:rPr>
        <w:t xml:space="preserve">. П</w:t>
      </w:r>
      <w:r>
        <w:rPr>
          <w:bCs/>
          <w:sz w:val="25"/>
          <w:szCs w:val="25"/>
        </w:rPr>
        <w:t xml:space="preserve">ри </w:t>
      </w:r>
      <w:r>
        <w:rPr>
          <w:bCs/>
          <w:sz w:val="25"/>
          <w:szCs w:val="25"/>
        </w:rPr>
        <w:t xml:space="preserve">этом Покупатель не будет считаться просрочившим и/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или нарушившим свои обязательства по Договору.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8" w:leader="none"/>
          <w:tab w:val="num" w:pos="1134" w:leader="none"/>
          <w:tab w:val="num" w:pos="1418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Независимо от других положен</w:t>
      </w:r>
      <w:r>
        <w:rPr>
          <w:bCs/>
          <w:sz w:val="25"/>
          <w:szCs w:val="25"/>
        </w:rPr>
        <w:t xml:space="preserve">ий Договора, </w:t>
      </w:r>
      <w:r>
        <w:rPr>
          <w:bCs/>
          <w:sz w:val="25"/>
          <w:szCs w:val="25"/>
        </w:rPr>
        <w:t xml:space="preserve">положения пунктов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.4, </w:t>
      </w:r>
      <w:r>
        <w:rPr>
          <w:bCs/>
          <w:sz w:val="25"/>
          <w:szCs w:val="25"/>
        </w:rPr>
        <w:t xml:space="preserve">9</w:t>
      </w:r>
      <w:r>
        <w:rPr>
          <w:bCs/>
          <w:sz w:val="25"/>
          <w:szCs w:val="25"/>
        </w:rPr>
        <w:t xml:space="preserve">.5 </w:t>
      </w:r>
      <w:r>
        <w:rPr>
          <w:bCs/>
          <w:sz w:val="25"/>
          <w:szCs w:val="25"/>
        </w:rPr>
        <w:t xml:space="preserve">Договора </w:t>
      </w:r>
      <w:r>
        <w:rPr>
          <w:bCs/>
          <w:sz w:val="25"/>
          <w:szCs w:val="25"/>
        </w:rPr>
        <w:t xml:space="preserve">продолжают действовать в течение 4 (четырех) лет после </w:t>
      </w:r>
      <w:r>
        <w:rPr>
          <w:bCs/>
          <w:sz w:val="25"/>
          <w:szCs w:val="25"/>
        </w:rPr>
        <w:t xml:space="preserve">его прекращения (расторжения) или исполнения</w:t>
      </w:r>
      <w:r>
        <w:rPr>
          <w:bCs/>
          <w:sz w:val="25"/>
          <w:szCs w:val="25"/>
        </w:rPr>
        <w:t xml:space="preserve">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sz w:val="25"/>
          <w:szCs w:val="25"/>
        </w:rPr>
      </w:pPr>
      <w:r>
        <w:rPr>
          <w:b/>
          <w:bCs/>
          <w:sz w:val="25"/>
          <w:szCs w:val="25"/>
        </w:rPr>
        <w:t xml:space="preserve">Заверения</w:t>
      </w:r>
      <w:r>
        <w:rPr>
          <w:b/>
          <w:sz w:val="25"/>
          <w:szCs w:val="25"/>
        </w:rPr>
        <w:t xml:space="preserve"> Сторон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sz w:val="25"/>
          <w:szCs w:val="25"/>
        </w:rPr>
      </w:pPr>
      <w:r>
        <w:rPr>
          <w:bCs/>
          <w:sz w:val="25"/>
          <w:szCs w:val="25"/>
        </w:rPr>
        <w:t xml:space="preserve">Каждая</w:t>
      </w:r>
      <w:r>
        <w:rPr>
          <w:sz w:val="25"/>
          <w:szCs w:val="25"/>
        </w:rPr>
        <w:t xml:space="preserve"> из Сторон заявляет и подтверждает другой Стороне, что: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</w:rPr>
        <w:t xml:space="preserve">она является юридическим лицом/ </w:t>
      </w:r>
      <w:r>
        <w:rPr>
          <w:sz w:val="25"/>
          <w:szCs w:val="25"/>
          <w:highlight w:val="white"/>
        </w:rPr>
        <w:t xml:space="preserve">индивидуальным предпринимателем</w:t>
      </w:r>
      <w:r>
        <w:rPr>
          <w:sz w:val="25"/>
          <w:szCs w:val="25"/>
          <w:highlight w:val="white"/>
        </w:rPr>
        <w:t xml:space="preserve">, надлежащим образом учрежденным </w:t>
      </w:r>
      <w:r>
        <w:rPr>
          <w:sz w:val="25"/>
          <w:szCs w:val="25"/>
          <w:highlight w:val="white"/>
        </w:rPr>
        <w:t xml:space="preserve">и правомерно осуществляющим свою деятельность в соответствии с законодательством Российской Федерации;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она обладает полной правоспособностью на заключение Договора </w:t>
      </w:r>
      <w:r>
        <w:rPr>
          <w:sz w:val="25"/>
          <w:szCs w:val="25"/>
          <w:highlight w:val="white"/>
        </w:rPr>
        <w:br/>
        <w:t xml:space="preserve">и исполнение всех своих обязательств, возникающих из Договора или в связи с ним;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она получила все корпоративные одобрения Договора органами управления </w:t>
      </w:r>
      <w:r>
        <w:rPr>
          <w:sz w:val="25"/>
          <w:szCs w:val="25"/>
          <w:highlight w:val="white"/>
        </w:rPr>
        <w:br/>
        <w:t xml:space="preserve">по основаниям, установленным законодательством Российской Федерации и/ или учредительными документами такой Стороны, а также согласования и разрешения органов </w:t>
      </w:r>
      <w:r>
        <w:rPr>
          <w:sz w:val="25"/>
          <w:szCs w:val="25"/>
          <w:highlight w:val="white"/>
        </w:rPr>
        <w:br/>
        <w:t xml:space="preserve">и иных лиц</w:t>
      </w:r>
      <w:r>
        <w:rPr>
          <w:sz w:val="25"/>
          <w:szCs w:val="25"/>
          <w:highlight w:val="white"/>
        </w:rPr>
        <w:t xml:space="preserve">,</w:t>
      </w:r>
      <w:r>
        <w:rPr>
          <w:sz w:val="25"/>
          <w:szCs w:val="25"/>
          <w:highlight w:val="white"/>
        </w:rPr>
        <w:t xml:space="preserve"> необходимые для заключения и исполнения Договора;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лица, подписывающие от имени Сторон Договор, надлежащим образом уполномочены на его подписание;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0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</w:t>
      </w:r>
      <w:r>
        <w:rPr>
          <w:sz w:val="25"/>
          <w:szCs w:val="25"/>
          <w:highlight w:val="white"/>
        </w:rPr>
        <w:br/>
        <w:t xml:space="preserve">или в связи с ним.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Поставщик </w:t>
      </w:r>
      <w:r>
        <w:rPr>
          <w:sz w:val="25"/>
          <w:szCs w:val="25"/>
          <w:highlight w:val="white"/>
        </w:rPr>
        <w:t xml:space="preserve">заявляет и заверяет </w:t>
      </w:r>
      <w:r>
        <w:rPr>
          <w:sz w:val="25"/>
          <w:szCs w:val="25"/>
          <w:highlight w:val="white"/>
        </w:rPr>
        <w:t xml:space="preserve">Покупател</w:t>
      </w:r>
      <w:r>
        <w:rPr>
          <w:sz w:val="25"/>
          <w:szCs w:val="25"/>
          <w:highlight w:val="white"/>
        </w:rPr>
        <w:t xml:space="preserve">я</w:t>
      </w:r>
      <w:r>
        <w:rPr>
          <w:sz w:val="25"/>
          <w:szCs w:val="25"/>
          <w:highlight w:val="white"/>
        </w:rPr>
        <w:t xml:space="preserve"> в том, что на момент заключения Договора: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учредителем</w:t>
      </w:r>
      <w:r>
        <w:rPr>
          <w:sz w:val="25"/>
          <w:szCs w:val="25"/>
          <w:highlight w:val="white"/>
        </w:rPr>
        <w:t xml:space="preserve">/ учредителями </w:t>
      </w:r>
      <w:r>
        <w:rPr>
          <w:sz w:val="25"/>
          <w:szCs w:val="25"/>
          <w:highlight w:val="white"/>
        </w:rPr>
        <w:t xml:space="preserve">Поставщика</w:t>
      </w:r>
      <w:r>
        <w:rPr>
          <w:sz w:val="25"/>
          <w:szCs w:val="25"/>
          <w:highlight w:val="white"/>
        </w:rPr>
        <w:t xml:space="preserve"> являются лица, не я</w:t>
      </w:r>
      <w:r>
        <w:rPr>
          <w:sz w:val="25"/>
          <w:szCs w:val="25"/>
          <w:highlight w:val="white"/>
        </w:rPr>
        <w:t xml:space="preserve">вляющиеся массовыми учредителем</w:t>
      </w:r>
      <w:r>
        <w:rPr>
          <w:sz w:val="25"/>
          <w:szCs w:val="25"/>
          <w:highlight w:val="white"/>
        </w:rPr>
        <w:t xml:space="preserve">/ учредителями;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руководителем </w:t>
      </w:r>
      <w:r>
        <w:rPr>
          <w:sz w:val="25"/>
          <w:szCs w:val="25"/>
          <w:highlight w:val="white"/>
        </w:rPr>
        <w:t xml:space="preserve">Поставщика</w:t>
      </w:r>
      <w:r>
        <w:rPr>
          <w:sz w:val="25"/>
          <w:szCs w:val="25"/>
          <w:highlight w:val="white"/>
        </w:rPr>
        <w:t xml:space="preserve"> является лицо, не являющееся массовым руководителем;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Поставщик </w:t>
      </w:r>
      <w:r>
        <w:rPr>
          <w:sz w:val="25"/>
          <w:szCs w:val="25"/>
          <w:highlight w:val="white"/>
        </w:rPr>
        <w:t xml:space="preserve">фактически находится по адресу, указанному в Едином государственном реестре юридических лиц;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0"/>
          <w:numId w:val="12"/>
        </w:numPr>
        <w:ind w:left="0" w:firstLine="709"/>
        <w:jc w:val="both"/>
        <w:shd w:val="clear" w:color="auto" w:fill="ffffff"/>
        <w:widowControl/>
        <w:tabs>
          <w:tab w:val="num" w:pos="0" w:leader="none"/>
          <w:tab w:val="left" w:pos="709" w:leader="none"/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своевременно и в полном объеме уплачивает налоги и сборы </w:t>
      </w:r>
      <w:r>
        <w:rPr>
          <w:sz w:val="25"/>
          <w:szCs w:val="25"/>
        </w:rPr>
        <w:br/>
        <w:t xml:space="preserve">в соответствии с законодательством Российской Федерации;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не находится в процедуре несостоятельности (банкротства) </w:t>
      </w:r>
      <w:r>
        <w:rPr>
          <w:sz w:val="25"/>
          <w:szCs w:val="25"/>
        </w:rPr>
        <w:br/>
        <w:t xml:space="preserve">в соответстви</w:t>
      </w:r>
      <w:r>
        <w:rPr>
          <w:sz w:val="25"/>
          <w:szCs w:val="25"/>
        </w:rPr>
        <w:t xml:space="preserve">и с законодательством Российской Федерации; отсутствуют любые обстоятельства, включая, но не ограничиваясь: решения судов различных юрисдикций, решения органов государственной власти и должностных лиц, иные обстоятельства способные повлиять на возможность </w:t>
      </w:r>
      <w:r>
        <w:rPr>
          <w:sz w:val="25"/>
          <w:szCs w:val="25"/>
        </w:rPr>
        <w:t xml:space="preserve">Поставщика</w:t>
      </w:r>
      <w:r>
        <w:rPr>
          <w:sz w:val="25"/>
          <w:szCs w:val="25"/>
        </w:rPr>
        <w:t xml:space="preserve"> должным образом исполнять обязательства, возникающие из Договору или в связи с ним;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тщательно изучил всю информацию, связанную с Договором, </w:t>
      </w:r>
      <w:r>
        <w:rPr>
          <w:sz w:val="25"/>
          <w:szCs w:val="25"/>
        </w:rPr>
        <w:br/>
        <w:t xml:space="preserve">в том числе по вопросам, влияющим на сроки, стоимость и качество </w:t>
      </w:r>
      <w:r>
        <w:rPr>
          <w:sz w:val="25"/>
          <w:szCs w:val="25"/>
        </w:rPr>
        <w:t xml:space="preserve">Товара</w:t>
      </w:r>
      <w:r>
        <w:rPr>
          <w:sz w:val="25"/>
          <w:szCs w:val="25"/>
        </w:rPr>
        <w:t xml:space="preserve">, полностью ознакомлен со всеми условиями </w:t>
      </w:r>
      <w:r>
        <w:rPr>
          <w:sz w:val="25"/>
          <w:szCs w:val="25"/>
        </w:rPr>
        <w:t xml:space="preserve">поставки Товара</w:t>
      </w:r>
      <w:r>
        <w:rPr>
          <w:sz w:val="25"/>
          <w:szCs w:val="25"/>
        </w:rPr>
        <w:t xml:space="preserve">, и принимает на себя все расходы, риски и трудности исполнения обязательств, возникающих из Договора или в связи с ним;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своевременно и в полном объеме в соответствии </w:t>
      </w:r>
      <w:r>
        <w:rPr>
          <w:sz w:val="25"/>
          <w:szCs w:val="25"/>
        </w:rPr>
        <w:br/>
        <w:t xml:space="preserve">с законодательством Российской Федерации намерен отражать все финансово-хозяйственные операции, связанные с исполнением Договора;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567" w:leader="none"/>
          <w:tab w:val="left" w:pos="709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вся информация, предоставленная </w:t>
      </w:r>
      <w:r>
        <w:rPr>
          <w:sz w:val="25"/>
          <w:szCs w:val="25"/>
        </w:rPr>
        <w:t xml:space="preserve">Покупател</w:t>
      </w:r>
      <w:r>
        <w:rPr>
          <w:sz w:val="25"/>
          <w:szCs w:val="25"/>
        </w:rPr>
        <w:t xml:space="preserve">ю</w:t>
      </w:r>
      <w:r>
        <w:rPr>
          <w:sz w:val="25"/>
          <w:szCs w:val="25"/>
        </w:rPr>
        <w:t xml:space="preserve">, является достоверной, полной </w:t>
      </w:r>
      <w:r>
        <w:rPr>
          <w:sz w:val="25"/>
          <w:szCs w:val="25"/>
        </w:rPr>
        <w:br/>
        <w:t xml:space="preserve">и точной, и </w:t>
      </w: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не скрыл никаких обстоятельств, которые при их обнаружении могли </w:t>
      </w:r>
      <w:r>
        <w:rPr>
          <w:sz w:val="25"/>
          <w:szCs w:val="25"/>
        </w:rPr>
        <w:br/>
        <w:t xml:space="preserve">бы негативно повлиять на решение </w:t>
      </w:r>
      <w:r>
        <w:rPr>
          <w:sz w:val="25"/>
          <w:szCs w:val="25"/>
        </w:rPr>
        <w:t xml:space="preserve">Покупател</w:t>
      </w:r>
      <w:r>
        <w:rPr>
          <w:sz w:val="25"/>
          <w:szCs w:val="25"/>
        </w:rPr>
        <w:t xml:space="preserve">я</w:t>
      </w:r>
      <w:r>
        <w:rPr>
          <w:sz w:val="25"/>
          <w:szCs w:val="25"/>
        </w:rPr>
        <w:t xml:space="preserve"> заключить Договор на указанных в нем условиях.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1"/>
          <w:numId w:val="1"/>
        </w:numPr>
        <w:ind w:left="0" w:firstLine="709"/>
        <w:jc w:val="both"/>
        <w:widowControl/>
        <w:tabs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При заключении и исполнении Договора каждая Сторона полагается </w:t>
      </w:r>
      <w:r>
        <w:rPr>
          <w:sz w:val="25"/>
          <w:szCs w:val="25"/>
        </w:rPr>
        <w:br/>
        <w:t xml:space="preserve">на достоверность, точность и полноту заверений другой Стороны, изложенных в настоящем разделе Договора.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contextualSpacing/>
        <w:ind w:left="0" w:firstLine="652"/>
        <w:jc w:val="both"/>
        <w:keepLines/>
        <w:shd w:val="clear" w:color="auto" w:fill="ffffff"/>
        <w:widowControl/>
        <w:tabs>
          <w:tab w:val="left" w:pos="1276" w:leader="none"/>
        </w:tabs>
        <w:rPr>
          <w:sz w:val="25"/>
          <w:szCs w:val="25"/>
        </w:rPr>
        <w:suppressLineNumbers w:val="0"/>
      </w:pPr>
      <w:r>
        <w:rPr>
          <w:sz w:val="25"/>
          <w:szCs w:val="25"/>
        </w:rPr>
        <w:t xml:space="preserve">В случае</w:t>
      </w:r>
      <w:r>
        <w:rPr>
          <w:sz w:val="25"/>
          <w:szCs w:val="25"/>
        </w:rPr>
        <w:t xml:space="preserve">,</w:t>
      </w:r>
      <w:r>
        <w:rPr>
          <w:sz w:val="25"/>
          <w:szCs w:val="25"/>
        </w:rPr>
        <w:t xml:space="preserve"> если </w:t>
      </w:r>
      <w:r>
        <w:rPr>
          <w:bCs/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при заключении Договора предоставил </w:t>
      </w:r>
      <w:r>
        <w:rPr>
          <w:sz w:val="25"/>
          <w:szCs w:val="25"/>
        </w:rPr>
        <w:t xml:space="preserve">Покупател</w:t>
      </w:r>
      <w:r>
        <w:rPr>
          <w:sz w:val="25"/>
          <w:szCs w:val="25"/>
        </w:rPr>
        <w:t xml:space="preserve">ю</w:t>
      </w:r>
      <w:r>
        <w:rPr>
          <w:sz w:val="25"/>
          <w:szCs w:val="25"/>
        </w:rPr>
        <w:t xml:space="preserve"> недостоверные заверения о любом из указанных в настоящем разделе </w:t>
      </w:r>
      <w:r>
        <w:rPr>
          <w:sz w:val="25"/>
          <w:szCs w:val="25"/>
        </w:rPr>
        <w:t xml:space="preserve">Договора </w:t>
      </w:r>
      <w:r>
        <w:rPr>
          <w:sz w:val="25"/>
          <w:szCs w:val="25"/>
        </w:rPr>
        <w:t xml:space="preserve">обстоятельств, </w:t>
      </w:r>
      <w:r>
        <w:rPr>
          <w:sz w:val="25"/>
          <w:szCs w:val="25"/>
        </w:rPr>
        <w:t xml:space="preserve">имеющих существенное значение для заключения и исполнения Договора, </w:t>
      </w:r>
      <w:r>
        <w:rPr>
          <w:bCs/>
          <w:sz w:val="25"/>
          <w:szCs w:val="25"/>
        </w:rPr>
        <w:t xml:space="preserve">Поставщик </w:t>
      </w:r>
      <w:r>
        <w:rPr>
          <w:bCs/>
          <w:sz w:val="25"/>
          <w:szCs w:val="25"/>
        </w:rPr>
        <w:t xml:space="preserve">обязан по письменному требованию Покупателя уплатить последнему штраф в размере 5 (пяти) процентов от Цены Договора, указанной в пункте 2.1 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Недостоверность, неточность или неполнота любых указанных в настоящем разделе </w:t>
      </w:r>
      <w:r>
        <w:rPr>
          <w:sz w:val="25"/>
          <w:szCs w:val="25"/>
        </w:rPr>
        <w:t xml:space="preserve">Договора </w:t>
      </w:r>
      <w:r>
        <w:rPr>
          <w:sz w:val="25"/>
          <w:szCs w:val="25"/>
        </w:rPr>
        <w:t xml:space="preserve">обстоятельств в значительной степени лишает получ</w:t>
      </w:r>
      <w:r>
        <w:rPr>
          <w:sz w:val="25"/>
          <w:szCs w:val="25"/>
        </w:rPr>
        <w:t xml:space="preserve">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sz w:val="25"/>
          <w:szCs w:val="25"/>
        </w:rPr>
      </w:pPr>
      <w:r>
        <w:rPr>
          <w:b/>
          <w:bCs/>
          <w:sz w:val="25"/>
          <w:szCs w:val="25"/>
        </w:rPr>
        <w:t xml:space="preserve">П</w:t>
      </w:r>
      <w:r>
        <w:rPr>
          <w:b/>
          <w:sz w:val="25"/>
          <w:szCs w:val="25"/>
        </w:rPr>
        <w:t xml:space="preserve">рекращение (расторжение) Договора</w:t>
      </w:r>
      <w:r>
        <w:rPr>
          <w:b/>
          <w:sz w:val="25"/>
          <w:szCs w:val="25"/>
        </w:rPr>
      </w:r>
      <w:r>
        <w:rPr>
          <w:b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</w:t>
      </w:r>
      <w:r>
        <w:rPr>
          <w:sz w:val="25"/>
          <w:szCs w:val="25"/>
        </w:rPr>
        <w:t xml:space="preserve">унктом 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3</w:t>
      </w:r>
      <w:r>
        <w:rPr>
          <w:sz w:val="25"/>
          <w:szCs w:val="25"/>
        </w:rPr>
        <w:t xml:space="preserve">.7 Договора, с приложением подписанного соглашения о расторжении Договора. Уведомление должно быть рассмотрено Стороной</w:t>
      </w:r>
      <w:r>
        <w:rPr>
          <w:spacing w:val="2"/>
          <w:sz w:val="25"/>
          <w:szCs w:val="25"/>
        </w:rPr>
        <w:t xml:space="preserve">–</w:t>
      </w:r>
      <w:r>
        <w:rPr>
          <w:sz w:val="25"/>
          <w:szCs w:val="25"/>
        </w:rPr>
        <w:t xml:space="preserve">получателем в течение 30 (тридцати) календарных дней со дня его получения.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Покупатель вправе в одностороннем внесудебном порядке отказаться от Договора</w:t>
      </w:r>
      <w:r>
        <w:rPr>
          <w:sz w:val="25"/>
          <w:szCs w:val="25"/>
        </w:rPr>
        <w:t xml:space="preserve"> при условии обязательного направления письменного уведомления об этом Поставщику не позднее чем за 30 (тридцать) календарных дней до </w:t>
      </w:r>
      <w:r>
        <w:rPr>
          <w:sz w:val="25"/>
          <w:szCs w:val="25"/>
        </w:rPr>
        <w:t xml:space="preserve">предполагаемо</w:t>
      </w:r>
      <w:r>
        <w:rPr>
          <w:sz w:val="25"/>
          <w:szCs w:val="25"/>
        </w:rPr>
        <w:t xml:space="preserve">й даты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расторжения </w:t>
      </w:r>
      <w:r>
        <w:rPr>
          <w:sz w:val="25"/>
          <w:szCs w:val="25"/>
        </w:rPr>
        <w:t xml:space="preserve">Договора. </w:t>
      </w:r>
      <w:r>
        <w:rPr>
          <w:sz w:val="25"/>
          <w:szCs w:val="25"/>
        </w:rPr>
        <w:t xml:space="preserve">В этом случае Договор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709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случае существенного нарушения Договора Поставщиком Покупатель вправе в одностороннем внесудебном порядке отказаться от Договора</w:t>
      </w:r>
      <w:r>
        <w:rPr>
          <w:sz w:val="25"/>
          <w:szCs w:val="25"/>
        </w:rPr>
        <w:t xml:space="preserve">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widowControl/>
        <w:tabs>
          <w:tab w:val="left" w:pos="1134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Стороны установили, что существенным нарушением Договора Поставщиком является: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92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нарушение Поставщиком общего срока поставки Товара по Договору, а также промежуточных сроков поставки Товара</w:t>
      </w:r>
      <w:r>
        <w:rPr>
          <w:sz w:val="25"/>
          <w:szCs w:val="25"/>
          <w:highlight w:val="white"/>
        </w:rPr>
        <w:t xml:space="preserve"> (партий Товара)</w:t>
      </w:r>
      <w:r>
        <w:rPr>
          <w:sz w:val="25"/>
          <w:szCs w:val="25"/>
          <w:highlight w:val="white"/>
        </w:rPr>
        <w:t xml:space="preserve">, установленных </w:t>
      </w:r>
      <w:r>
        <w:rPr>
          <w:sz w:val="25"/>
          <w:szCs w:val="25"/>
          <w:highlight w:val="white"/>
        </w:rPr>
        <w:t xml:space="preserve">Заявками Покупателя</w:t>
      </w:r>
      <w:r>
        <w:rPr>
          <w:sz w:val="25"/>
          <w:szCs w:val="25"/>
          <w:highlight w:val="white"/>
        </w:rPr>
        <w:t xml:space="preserve">, более чем на </w:t>
      </w:r>
      <w:r>
        <w:rPr>
          <w:sz w:val="25"/>
          <w:szCs w:val="25"/>
          <w:highlight w:val="white"/>
        </w:rPr>
        <w:t xml:space="preserve">60</w:t>
      </w:r>
      <w:r>
        <w:rPr>
          <w:sz w:val="25"/>
          <w:szCs w:val="25"/>
          <w:highlight w:val="white"/>
        </w:rPr>
        <w:t xml:space="preserve"> (шестьдесят</w:t>
      </w:r>
      <w:r>
        <w:rPr>
          <w:sz w:val="25"/>
          <w:szCs w:val="25"/>
          <w:highlight w:val="white"/>
        </w:rPr>
        <w:t xml:space="preserve">) календарных дней по причинам, не зависящим от Покупателя;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2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</w:rPr>
        <w:t xml:space="preserve">несоблюдение Поставщиком требований к качеству Товара, если исправление выявленных Покупателем недостатков (дефектов) Товара влечет нарушение сроков поставки Товара</w:t>
      </w:r>
      <w:r>
        <w:rPr>
          <w:sz w:val="25"/>
          <w:szCs w:val="25"/>
          <w:highlight w:val="white"/>
        </w:rPr>
        <w:t xml:space="preserve"> более чем на </w:t>
      </w:r>
      <w:r>
        <w:rPr>
          <w:sz w:val="25"/>
          <w:szCs w:val="25"/>
          <w:highlight w:val="white"/>
        </w:rPr>
        <w:t xml:space="preserve">60 (шестьдесят</w:t>
      </w:r>
      <w:r>
        <w:rPr>
          <w:sz w:val="25"/>
          <w:szCs w:val="25"/>
          <w:highlight w:val="white"/>
        </w:rPr>
        <w:t xml:space="preserve">) календарных дней</w:t>
      </w:r>
      <w:r>
        <w:rPr>
          <w:sz w:val="25"/>
          <w:szCs w:val="25"/>
          <w:highlight w:val="white"/>
        </w:rPr>
        <w:t xml:space="preserve">,</w:t>
      </w:r>
      <w:r>
        <w:rPr>
          <w:sz w:val="25"/>
          <w:szCs w:val="25"/>
          <w:highlight w:val="white"/>
        </w:rPr>
        <w:t xml:space="preserve"> либо такие недостатки (дефекты) являются неустранимыми;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2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наложение ареста на имущество Поставщика, введение арбитражным судом процедуры несостоятельности (банкротства) в отношении Поставщика;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2"/>
        <w:numPr>
          <w:ilvl w:val="0"/>
          <w:numId w:val="26"/>
        </w:numPr>
        <w:ind w:left="0" w:firstLine="709"/>
        <w:jc w:val="both"/>
        <w:spacing w:before="0" w:beforeAutospacing="0" w:after="0" w:afterAutospacing="0"/>
        <w:tabs>
          <w:tab w:val="left" w:pos="1134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установление в ходе исполнения Договора фактов несоответствия Поставщика установленным </w:t>
      </w:r>
      <w:r>
        <w:rPr>
          <w:sz w:val="25"/>
          <w:szCs w:val="25"/>
          <w:highlight w:val="white"/>
        </w:rPr>
        <w:t xml:space="preserve">документацией о закупке требованиям к участникам закупки и/ или предоставления недостоверной информации о своем соответствии таким требованиям, а также недостоверности, неточности или неполноты заверений Поставщика об обстоятельствах, указанных в разделе 1</w:t>
      </w:r>
      <w:r>
        <w:rPr>
          <w:sz w:val="25"/>
          <w:szCs w:val="25"/>
          <w:highlight w:val="white"/>
        </w:rPr>
        <w:t xml:space="preserve">0</w:t>
      </w:r>
      <w:r>
        <w:rPr>
          <w:sz w:val="25"/>
          <w:szCs w:val="25"/>
          <w:highlight w:val="white"/>
        </w:rPr>
        <w:t xml:space="preserve"> Договора, и имеющих существенное значение для его заключения и исполнения.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2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В случае отказа Покупателя от Договора в случаях, предусмотренных пунктами 1</w:t>
      </w:r>
      <w:r>
        <w:rPr>
          <w:sz w:val="25"/>
          <w:szCs w:val="25"/>
          <w:highlight w:val="white"/>
        </w:rPr>
        <w:t xml:space="preserve">1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  <w:t xml:space="preserve">2</w:t>
      </w:r>
      <w:r>
        <w:rPr>
          <w:sz w:val="25"/>
          <w:szCs w:val="25"/>
          <w:highlight w:val="white"/>
        </w:rPr>
        <w:t xml:space="preserve">, 1</w:t>
      </w:r>
      <w:r>
        <w:rPr>
          <w:sz w:val="25"/>
          <w:szCs w:val="25"/>
          <w:highlight w:val="white"/>
        </w:rPr>
        <w:t xml:space="preserve">1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  <w:t xml:space="preserve">3</w:t>
      </w:r>
      <w:r>
        <w:rPr>
          <w:sz w:val="25"/>
          <w:szCs w:val="25"/>
          <w:highlight w:val="white"/>
        </w:rPr>
        <w:t xml:space="preserve"> Договора, последний считается прекращенным (расторгнутым) со дня, следующего за днем получения Поставщиком уведомления Покупателя об отказе от Договора (исполнения Договора).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92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С даты прекращения (расторжения) Договора </w:t>
      </w:r>
      <w:r>
        <w:rPr>
          <w:sz w:val="25"/>
          <w:szCs w:val="25"/>
        </w:rPr>
        <w:t xml:space="preserve">Поставщик </w:t>
      </w:r>
      <w:r>
        <w:rPr>
          <w:sz w:val="25"/>
          <w:szCs w:val="25"/>
        </w:rPr>
        <w:t xml:space="preserve">обязан прекратить </w:t>
      </w:r>
      <w:r>
        <w:rPr>
          <w:sz w:val="25"/>
          <w:szCs w:val="25"/>
        </w:rPr>
        <w:t xml:space="preserve">поставку Товара</w:t>
      </w:r>
      <w:r>
        <w:rPr>
          <w:sz w:val="25"/>
          <w:szCs w:val="25"/>
        </w:rPr>
        <w:t xml:space="preserve">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92"/>
        <w:numPr>
          <w:ilvl w:val="1"/>
          <w:numId w:val="1"/>
        </w:numPr>
        <w:ind w:left="0" w:firstLine="709"/>
        <w:jc w:val="both"/>
        <w:spacing w:before="0" w:beforeAutospacing="0" w:after="0" w:afterAutospacing="0"/>
        <w:tabs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При прекращении (расторжении) Договора по основаниям, указанным </w:t>
      </w:r>
      <w:r>
        <w:rPr>
          <w:sz w:val="25"/>
          <w:szCs w:val="25"/>
        </w:rPr>
        <w:br/>
        <w:t xml:space="preserve">в настоящем разделе</w:t>
      </w:r>
      <w:r>
        <w:rPr>
          <w:sz w:val="25"/>
          <w:szCs w:val="25"/>
        </w:rPr>
        <w:t xml:space="preserve"> Договора</w:t>
      </w:r>
      <w:r>
        <w:rPr>
          <w:sz w:val="25"/>
          <w:szCs w:val="25"/>
        </w:rPr>
        <w:t xml:space="preserve">, все обязательства Сторон по Договору считаются прекратившимися, за исключением обязательств по незавершенным расчетам, гарантийны</w:t>
      </w:r>
      <w:r>
        <w:rPr>
          <w:sz w:val="25"/>
          <w:szCs w:val="25"/>
        </w:rPr>
        <w:t xml:space="preserve">м</w:t>
      </w:r>
      <w:r>
        <w:rPr>
          <w:sz w:val="25"/>
          <w:szCs w:val="25"/>
        </w:rPr>
        <w:t xml:space="preserve"> обязательств</w:t>
      </w:r>
      <w:r>
        <w:rPr>
          <w:sz w:val="25"/>
          <w:szCs w:val="25"/>
        </w:rPr>
        <w:t xml:space="preserve">ам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Поставщика</w:t>
      </w:r>
      <w:r>
        <w:rPr>
          <w:sz w:val="25"/>
          <w:szCs w:val="25"/>
        </w:rPr>
        <w:t xml:space="preserve"> в соответствии с разделом </w:t>
      </w:r>
      <w:r>
        <w:rPr>
          <w:sz w:val="25"/>
          <w:szCs w:val="25"/>
        </w:rPr>
        <w:t xml:space="preserve">5</w:t>
      </w:r>
      <w:bookmarkStart w:id="37" w:name="_GoBack"/>
      <w:r>
        <w:rPr>
          <w:sz w:val="25"/>
          <w:szCs w:val="25"/>
        </w:rPr>
      </w:r>
      <w:bookmarkEnd w:id="37"/>
      <w:r>
        <w:rPr>
          <w:sz w:val="25"/>
          <w:szCs w:val="25"/>
        </w:rPr>
        <w:t xml:space="preserve"> Договора, а также обязательств </w:t>
      </w:r>
      <w:r>
        <w:rPr>
          <w:sz w:val="25"/>
          <w:szCs w:val="25"/>
        </w:rPr>
        <w:t xml:space="preserve">Поставщика</w:t>
      </w:r>
      <w:r>
        <w:rPr>
          <w:sz w:val="25"/>
          <w:szCs w:val="25"/>
        </w:rPr>
        <w:t xml:space="preserve"> по </w:t>
      </w:r>
      <w:r>
        <w:rPr>
          <w:sz w:val="25"/>
          <w:szCs w:val="25"/>
        </w:rPr>
        <w:t xml:space="preserve">оплате </w:t>
      </w:r>
      <w:r>
        <w:rPr>
          <w:sz w:val="25"/>
          <w:szCs w:val="25"/>
        </w:rPr>
        <w:t xml:space="preserve">неустойки, штрафов</w:t>
      </w:r>
      <w:r>
        <w:rPr>
          <w:sz w:val="25"/>
          <w:szCs w:val="25"/>
        </w:rPr>
        <w:t xml:space="preserve">, возмещению</w:t>
      </w:r>
      <w:r>
        <w:rPr>
          <w:sz w:val="25"/>
          <w:szCs w:val="25"/>
        </w:rPr>
        <w:t xml:space="preserve"> убытков в случаях и размерах, предусмотренных Договором.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ind w:left="0" w:firstLine="709"/>
        <w:jc w:val="both"/>
        <w:shd w:val="clear" w:color="auto" w:fill="ffffff"/>
        <w:widowControl/>
        <w:tabs>
          <w:tab w:val="left" w:pos="1134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Разрешение споров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Все споры, разногласия и требования, возникающие между Сторонами </w:t>
      </w:r>
      <w:r>
        <w:rPr>
          <w:bCs/>
          <w:sz w:val="25"/>
          <w:szCs w:val="25"/>
        </w:rPr>
        <w:br/>
        <w:t xml:space="preserve">из Договора или в связи с ним, в том числе связанные с его исполнением, изменением, прекращением (расторжением) и/ или действительностью, разрешаются путем переговоров.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Споры, указанные в п</w:t>
      </w:r>
      <w:r>
        <w:rPr>
          <w:bCs/>
          <w:sz w:val="25"/>
          <w:szCs w:val="25"/>
        </w:rPr>
        <w:t xml:space="preserve">ункте </w:t>
      </w:r>
      <w:r>
        <w:rPr>
          <w:bCs/>
          <w:sz w:val="25"/>
          <w:szCs w:val="25"/>
        </w:rPr>
        <w:t xml:space="preserve">1</w:t>
      </w:r>
      <w:r>
        <w:rPr>
          <w:bCs/>
          <w:sz w:val="25"/>
          <w:szCs w:val="25"/>
        </w:rPr>
        <w:t xml:space="preserve">2</w:t>
      </w:r>
      <w:r>
        <w:rPr>
          <w:bCs/>
          <w:sz w:val="25"/>
          <w:szCs w:val="25"/>
        </w:rPr>
        <w:t xml:space="preserve">.1</w:t>
      </w:r>
      <w:r>
        <w:rPr>
          <w:bCs/>
          <w:sz w:val="25"/>
          <w:szCs w:val="25"/>
        </w:rPr>
        <w:t xml:space="preserve"> Договора, которые не были урегулированы Сторонами путем переговоров, подлежат разрешению в Арбитражном суде Хабаровского края</w:t>
      </w:r>
      <w:r>
        <w:rPr>
          <w:bCs/>
          <w:sz w:val="25"/>
          <w:szCs w:val="25"/>
        </w:rPr>
        <w:t xml:space="preserve"> в соответствии с законодательством Российской Федерации</w:t>
      </w:r>
      <w:r>
        <w:rPr>
          <w:bCs/>
          <w:sz w:val="25"/>
          <w:szCs w:val="25"/>
        </w:rPr>
        <w:t xml:space="preserve">.</w:t>
      </w:r>
      <w:r>
        <w:rPr>
          <w:bCs/>
          <w:sz w:val="25"/>
          <w:szCs w:val="25"/>
        </w:rPr>
        <w:t xml:space="preserve">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Сторонами прим</w:t>
      </w:r>
      <w:r>
        <w:rPr>
          <w:bCs/>
          <w:sz w:val="25"/>
          <w:szCs w:val="25"/>
        </w:rPr>
        <w:t xml:space="preserve">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</w:t>
      </w:r>
      <w:r>
        <w:rPr>
          <w:bCs/>
          <w:sz w:val="25"/>
          <w:szCs w:val="25"/>
        </w:rPr>
        <w:t xml:space="preserve">унктом </w:t>
      </w:r>
      <w:r>
        <w:rPr>
          <w:bCs/>
          <w:sz w:val="25"/>
          <w:szCs w:val="25"/>
        </w:rPr>
        <w:t xml:space="preserve">1</w:t>
      </w:r>
      <w:r>
        <w:rPr>
          <w:bCs/>
          <w:sz w:val="25"/>
          <w:szCs w:val="25"/>
        </w:rPr>
        <w:t xml:space="preserve">3</w:t>
      </w:r>
      <w:r>
        <w:rPr>
          <w:bCs/>
          <w:sz w:val="25"/>
          <w:szCs w:val="25"/>
        </w:rPr>
        <w:t xml:space="preserve">.7 Договора.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Срок для рассмотрения претензии 15 (пятнадцать) рабочих дней со дня </w:t>
      </w:r>
      <w:r>
        <w:rPr>
          <w:bCs/>
          <w:sz w:val="25"/>
          <w:szCs w:val="25"/>
        </w:rPr>
        <w:br/>
        <w:t xml:space="preserve">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</w:t>
      </w:r>
      <w:r>
        <w:rPr>
          <w:bCs/>
          <w:sz w:val="25"/>
          <w:szCs w:val="25"/>
        </w:rPr>
        <w:br/>
        <w:t xml:space="preserve">с иском в суд.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Условия настоящего раздела сохраняют свою силу в случае признания Договора незаключенным и/ или недействительным.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ind w:left="0"/>
        <w:jc w:val="both"/>
        <w:shd w:val="clear" w:color="auto" w:fill="ffffff"/>
        <w:widowControl/>
        <w:tabs>
          <w:tab w:val="left" w:pos="142" w:leader="none"/>
        </w:tabs>
        <w:rPr>
          <w:bCs/>
          <w:sz w:val="25"/>
          <w:szCs w:val="25"/>
        </w:rPr>
      </w:pP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Заключительные положения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Договор вступает в силу с даты его подписания Сторонами и действует </w:t>
      </w:r>
      <w:r>
        <w:rPr>
          <w:sz w:val="25"/>
          <w:szCs w:val="25"/>
        </w:rPr>
        <w:br/>
      </w:r>
      <w:r>
        <w:rPr>
          <w:sz w:val="25"/>
          <w:szCs w:val="25"/>
        </w:rPr>
        <w:t xml:space="preserve">по «31» января 2027 г., а в части не исполненных обязательств - до</w:t>
      </w:r>
      <w:r>
        <w:rPr>
          <w:sz w:val="25"/>
          <w:szCs w:val="25"/>
        </w:rPr>
        <w:t xml:space="preserve"> полного </w:t>
      </w:r>
      <w:r>
        <w:rPr>
          <w:sz w:val="25"/>
          <w:szCs w:val="25"/>
        </w:rPr>
        <w:t xml:space="preserve">их </w:t>
      </w:r>
      <w:r>
        <w:rPr>
          <w:sz w:val="25"/>
          <w:szCs w:val="25"/>
        </w:rPr>
        <w:t xml:space="preserve">исполнения </w:t>
      </w:r>
      <w:r>
        <w:rPr>
          <w:sz w:val="25"/>
          <w:szCs w:val="25"/>
        </w:rPr>
        <w:t xml:space="preserve">Сторонами.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уполномоченными представителями Сторона, за исключением случаев изменения реквизитов Сторон, предусмотренных п</w:t>
      </w:r>
      <w:r>
        <w:rPr>
          <w:sz w:val="25"/>
          <w:szCs w:val="25"/>
        </w:rPr>
        <w:t xml:space="preserve">унктом 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3</w:t>
      </w:r>
      <w:r>
        <w:rPr>
          <w:sz w:val="25"/>
          <w:szCs w:val="25"/>
        </w:rPr>
        <w:t xml:space="preserve">.6 Договора.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Все приложения к Договору, а также любые изменения и дополнения, оформленные надлежащим образом, являются </w:t>
      </w:r>
      <w:r>
        <w:rPr>
          <w:sz w:val="25"/>
          <w:szCs w:val="25"/>
        </w:rPr>
        <w:t xml:space="preserve">неотъемлемой частью </w:t>
      </w:r>
      <w:r>
        <w:rPr>
          <w:sz w:val="25"/>
          <w:szCs w:val="25"/>
        </w:rPr>
        <w:t xml:space="preserve">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 случае наличия любых расхождений между содержанием Договора </w:t>
      </w:r>
      <w:r>
        <w:rPr>
          <w:sz w:val="25"/>
          <w:szCs w:val="25"/>
        </w:rPr>
        <w:br/>
        <w:t xml:space="preserve">и приложений к нему, приоритет имеет текст Договора.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Обмен информацией между Сторонами по любым вопросам, связанным </w:t>
      </w:r>
      <w:r>
        <w:rPr>
          <w:sz w:val="25"/>
          <w:szCs w:val="25"/>
        </w:rPr>
        <w:br/>
        <w:t xml:space="preserve">с исполнением Договора, включая уведомления и иные сообщения, осуществляется только </w:t>
      </w:r>
      <w:r>
        <w:rPr>
          <w:sz w:val="25"/>
          <w:szCs w:val="25"/>
        </w:rPr>
        <w:br/>
        <w:t xml:space="preserve">в письменной форме в порядке, предусмотренном п</w:t>
      </w:r>
      <w:r>
        <w:rPr>
          <w:sz w:val="25"/>
          <w:szCs w:val="25"/>
        </w:rPr>
        <w:t xml:space="preserve">унктом 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3</w:t>
      </w:r>
      <w:r>
        <w:rPr>
          <w:sz w:val="25"/>
          <w:szCs w:val="25"/>
        </w:rPr>
        <w:t xml:space="preserve">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</w:r>
      <w:bookmarkStart w:id="38" w:name="_Ref361338004"/>
      <w:r>
        <w:rPr>
          <w:sz w:val="25"/>
          <w:szCs w:val="25"/>
        </w:rPr>
        <w:t xml:space="preserve">Стороны обязуются </w:t>
      </w:r>
      <w:r>
        <w:rPr>
          <w:sz w:val="25"/>
          <w:szCs w:val="25"/>
        </w:rPr>
        <w:t xml:space="preserve">уведомлять друг друга об изменении адреса и/ или реквизитов, указанных в разделе 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5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Договора, не позднее 3 (трех) рабочих дней после такого измен</w:t>
      </w:r>
      <w:r>
        <w:rPr>
          <w:sz w:val="25"/>
          <w:szCs w:val="25"/>
        </w:rPr>
        <w:t xml:space="preserve">ения в порядке, установленном п</w:t>
      </w:r>
      <w:r>
        <w:rPr>
          <w:sz w:val="25"/>
          <w:szCs w:val="25"/>
        </w:rPr>
        <w:t xml:space="preserve">унктом</w:t>
      </w:r>
      <w:r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1</w:t>
      </w:r>
      <w:r>
        <w:rPr>
          <w:sz w:val="25"/>
          <w:szCs w:val="25"/>
        </w:rPr>
        <w:t xml:space="preserve">3</w:t>
      </w:r>
      <w:r>
        <w:rPr>
          <w:sz w:val="25"/>
          <w:szCs w:val="25"/>
        </w:rPr>
        <w:t xml:space="preserve">.7 Договора.</w:t>
      </w:r>
      <w:bookmarkEnd w:id="38"/>
      <w:r>
        <w:rPr>
          <w:sz w:val="25"/>
          <w:szCs w:val="25"/>
        </w:rPr>
        <w:t xml:space="preserve">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</w:rPr>
      </w:pPr>
      <w:r>
        <w:rPr>
          <w:sz w:val="25"/>
          <w:szCs w:val="25"/>
        </w:rPr>
      </w:r>
      <w:bookmarkStart w:id="39" w:name="_Ref361338019"/>
      <w:r>
        <w:rPr>
          <w:sz w:val="25"/>
          <w:szCs w:val="25"/>
        </w:rPr>
        <w:t xml:space="preserve">Письма, уведомления и/ или сообщения направляются Стороне-получателю </w:t>
      </w:r>
      <w:r>
        <w:rPr>
          <w:sz w:val="25"/>
          <w:szCs w:val="25"/>
        </w:rPr>
        <w:t xml:space="preserve">следующими способами: </w:t>
      </w:r>
      <w:r>
        <w:rPr>
          <w:bCs/>
          <w:sz w:val="25"/>
          <w:szCs w:val="25"/>
        </w:rPr>
      </w:r>
      <w:r>
        <w:rPr>
          <w:bCs/>
          <w:sz w:val="25"/>
          <w:szCs w:val="25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5"/>
          <w:szCs w:val="25"/>
          <w:highlight w:val="white"/>
        </w:rPr>
      </w:pPr>
      <w:r>
        <w:rPr>
          <w:bCs/>
          <w:sz w:val="25"/>
          <w:szCs w:val="25"/>
          <w:highlight w:val="white"/>
        </w:rPr>
        <w:t xml:space="preserve">Заказным почтовым отправлением с уведомлением о вручении </w:t>
      </w:r>
      <w:r>
        <w:rPr>
          <w:sz w:val="25"/>
          <w:szCs w:val="25"/>
          <w:highlight w:val="white"/>
        </w:rPr>
        <w:t xml:space="preserve">по адресу ее места </w:t>
      </w:r>
      <w:r>
        <w:rPr>
          <w:sz w:val="25"/>
          <w:szCs w:val="25"/>
          <w:highlight w:val="white"/>
        </w:rPr>
        <w:t xml:space="preserve">нахождения</w:t>
      </w:r>
      <w:r>
        <w:rPr>
          <w:sz w:val="25"/>
          <w:szCs w:val="25"/>
          <w:highlight w:val="white"/>
        </w:rPr>
        <w:t xml:space="preserve">/ почтовому адресу</w:t>
      </w:r>
      <w:r>
        <w:rPr>
          <w:sz w:val="25"/>
          <w:szCs w:val="25"/>
          <w:highlight w:val="white"/>
        </w:rPr>
        <w:t xml:space="preserve">, указанному в разделе </w:t>
      </w:r>
      <w:r>
        <w:rPr>
          <w:sz w:val="25"/>
          <w:szCs w:val="25"/>
          <w:highlight w:val="white"/>
        </w:rPr>
        <w:t xml:space="preserve">1</w:t>
      </w:r>
      <w:r>
        <w:rPr>
          <w:sz w:val="25"/>
          <w:szCs w:val="25"/>
          <w:highlight w:val="white"/>
        </w:rPr>
        <w:t xml:space="preserve">5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Договора, или в ранее полученном уведомлении Стороны об изменении адреса</w:t>
      </w:r>
      <w:r>
        <w:rPr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–</w:t>
      </w:r>
      <w:r>
        <w:rPr>
          <w:bCs/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адресатом/ факта отсутствия адресата по указанному адресу</w:t>
      </w:r>
      <w:r>
        <w:rPr>
          <w:sz w:val="25"/>
          <w:szCs w:val="25"/>
          <w:highlight w:val="white"/>
        </w:rPr>
        <w:t xml:space="preserve">;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</w:r>
      <w:bookmarkStart w:id="40" w:name="_Ref361338032"/>
      <w:r>
        <w:rPr>
          <w:sz w:val="25"/>
          <w:szCs w:val="25"/>
          <w:highlight w:val="white"/>
        </w:rPr>
      </w:r>
      <w:bookmarkEnd w:id="39"/>
      <w:r>
        <w:rPr>
          <w:bCs/>
          <w:sz w:val="25"/>
          <w:szCs w:val="25"/>
          <w:highlight w:val="white"/>
        </w:rPr>
        <w:t xml:space="preserve">Доставкой лично или курьером Стороны-отправителя</w:t>
      </w:r>
      <w:r>
        <w:rPr>
          <w:bCs/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по адресу ее места </w:t>
      </w:r>
      <w:r>
        <w:rPr>
          <w:sz w:val="25"/>
          <w:szCs w:val="25"/>
          <w:highlight w:val="white"/>
        </w:rPr>
        <w:t xml:space="preserve">нахождения/ почтовому адресу</w:t>
      </w:r>
      <w:r>
        <w:rPr>
          <w:sz w:val="25"/>
          <w:szCs w:val="25"/>
          <w:highlight w:val="white"/>
        </w:rPr>
        <w:t xml:space="preserve">, указанному в разделе 1</w:t>
      </w:r>
      <w:r>
        <w:rPr>
          <w:sz w:val="25"/>
          <w:szCs w:val="25"/>
          <w:highlight w:val="white"/>
        </w:rPr>
        <w:t xml:space="preserve">5</w:t>
      </w:r>
      <w:r>
        <w:rPr>
          <w:sz w:val="25"/>
          <w:szCs w:val="25"/>
          <w:highlight w:val="white"/>
        </w:rPr>
        <w:t xml:space="preserve"> Договора, или в ранее полученном уведомлении Стороны об изменении адреса</w:t>
      </w:r>
      <w:r>
        <w:rPr>
          <w:bCs/>
          <w:sz w:val="25"/>
          <w:szCs w:val="25"/>
          <w:highlight w:val="white"/>
        </w:rPr>
        <w:t xml:space="preserve"> –</w:t>
      </w:r>
      <w:r>
        <w:rPr>
          <w:bCs/>
          <w:sz w:val="25"/>
          <w:szCs w:val="25"/>
          <w:highlight w:val="white"/>
        </w:rPr>
        <w:t xml:space="preserve"> в дату и время фактического приема уведомления Стороной-получателем с отметкой о получении</w:t>
      </w:r>
      <w:r>
        <w:rPr>
          <w:bCs/>
          <w:sz w:val="25"/>
          <w:szCs w:val="25"/>
          <w:highlight w:val="white"/>
        </w:rPr>
        <w:t xml:space="preserve">;</w:t>
      </w:r>
      <w:bookmarkEnd w:id="40"/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numPr>
          <w:ilvl w:val="2"/>
          <w:numId w:val="1"/>
        </w:numPr>
        <w:ind w:left="0" w:firstLine="709"/>
        <w:jc w:val="both"/>
        <w:tabs>
          <w:tab w:val="num" w:pos="1560" w:leader="none"/>
          <w:tab w:val="clear" w:pos="4690" w:leader="none"/>
        </w:tabs>
        <w:rPr>
          <w:sz w:val="25"/>
          <w:szCs w:val="25"/>
          <w:highlight w:val="white"/>
        </w:rPr>
      </w:pPr>
      <w:r>
        <w:rPr>
          <w:bCs/>
          <w:sz w:val="25"/>
          <w:szCs w:val="25"/>
          <w:highlight w:val="white"/>
        </w:rPr>
        <w:t xml:space="preserve">П</w:t>
      </w:r>
      <w:r>
        <w:rPr>
          <w:bCs/>
          <w:sz w:val="25"/>
          <w:szCs w:val="25"/>
          <w:highlight w:val="white"/>
        </w:rPr>
        <w:t xml:space="preserve">осредством электронной почты (</w:t>
      </w:r>
      <w:r>
        <w:rPr>
          <w:bCs/>
          <w:sz w:val="25"/>
          <w:szCs w:val="25"/>
          <w:highlight w:val="white"/>
          <w:lang w:val="en-US"/>
        </w:rPr>
        <w:t xml:space="preserve">e</w:t>
      </w:r>
      <w:r>
        <w:rPr>
          <w:bCs/>
          <w:sz w:val="25"/>
          <w:szCs w:val="25"/>
          <w:highlight w:val="white"/>
        </w:rPr>
        <w:t xml:space="preserve">-</w:t>
      </w:r>
      <w:r>
        <w:rPr>
          <w:bCs/>
          <w:sz w:val="25"/>
          <w:szCs w:val="25"/>
          <w:highlight w:val="white"/>
          <w:lang w:val="en-US"/>
        </w:rPr>
        <w:t xml:space="preserve">mail</w:t>
      </w:r>
      <w:r>
        <w:rPr>
          <w:bCs/>
          <w:sz w:val="25"/>
          <w:szCs w:val="25"/>
          <w:highlight w:val="white"/>
        </w:rPr>
        <w:t xml:space="preserve">)</w:t>
      </w:r>
      <w:r>
        <w:rPr>
          <w:bCs/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– </w:t>
      </w:r>
      <w:r>
        <w:rPr>
          <w:bCs/>
          <w:sz w:val="25"/>
          <w:szCs w:val="25"/>
          <w:highlight w:val="white"/>
        </w:rPr>
        <w:t xml:space="preserve">в дату направления электронного сообщения, зафиксированную на почтовом сервере отправителя.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tabs>
          <w:tab w:val="left" w:pos="0" w:leader="none"/>
          <w:tab w:val="left" w:pos="1418" w:leader="none"/>
          <w:tab w:val="left" w:pos="1701" w:leader="none"/>
        </w:tabs>
        <w:rPr>
          <w:bCs/>
          <w:sz w:val="25"/>
          <w:szCs w:val="25"/>
          <w:highlight w:val="white"/>
        </w:rPr>
      </w:pPr>
      <w:r>
        <w:rPr>
          <w:bCs/>
          <w:sz w:val="25"/>
          <w:szCs w:val="25"/>
          <w:highlight w:val="white"/>
        </w:rPr>
        <w:t xml:space="preserve">Оригиналы документов, направленны</w:t>
      </w:r>
      <w:r>
        <w:rPr>
          <w:bCs/>
          <w:sz w:val="25"/>
          <w:szCs w:val="25"/>
          <w:highlight w:val="white"/>
        </w:rPr>
        <w:t xml:space="preserve">е посредством электронной почты</w:t>
      </w:r>
      <w:r>
        <w:rPr>
          <w:bCs/>
          <w:sz w:val="25"/>
          <w:szCs w:val="25"/>
          <w:highlight w:val="white"/>
        </w:rPr>
        <w:t xml:space="preserve">, должны не </w:t>
      </w:r>
      <w:r>
        <w:rPr>
          <w:bCs/>
          <w:sz w:val="25"/>
          <w:szCs w:val="25"/>
          <w:highlight w:val="white"/>
        </w:rPr>
        <w:t xml:space="preserve">позднее следующего рабочего дня быть направлены Стороной-отправителем способами, указанными в п</w:t>
      </w:r>
      <w:r>
        <w:rPr>
          <w:bCs/>
          <w:sz w:val="25"/>
          <w:szCs w:val="25"/>
          <w:highlight w:val="white"/>
        </w:rPr>
        <w:t xml:space="preserve">унктах</w:t>
      </w:r>
      <w:r>
        <w:rPr>
          <w:bCs/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1</w:t>
      </w:r>
      <w:r>
        <w:rPr>
          <w:bCs/>
          <w:sz w:val="25"/>
          <w:szCs w:val="25"/>
          <w:highlight w:val="white"/>
        </w:rPr>
        <w:t xml:space="preserve">3</w:t>
      </w:r>
      <w:r>
        <w:rPr>
          <w:bCs/>
          <w:sz w:val="25"/>
          <w:szCs w:val="25"/>
          <w:highlight w:val="white"/>
        </w:rPr>
        <w:t xml:space="preserve">.7.1</w:t>
      </w:r>
      <w:r>
        <w:rPr>
          <w:bCs/>
          <w:sz w:val="25"/>
          <w:szCs w:val="25"/>
          <w:highlight w:val="white"/>
        </w:rPr>
        <w:t xml:space="preserve"> –</w:t>
      </w:r>
      <w:r>
        <w:rPr>
          <w:bCs/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  <w:t xml:space="preserve">1</w:t>
      </w:r>
      <w:r>
        <w:rPr>
          <w:bCs/>
          <w:sz w:val="25"/>
          <w:szCs w:val="25"/>
          <w:highlight w:val="white"/>
        </w:rPr>
        <w:t xml:space="preserve">3</w:t>
      </w:r>
      <w:r>
        <w:rPr>
          <w:bCs/>
          <w:sz w:val="25"/>
          <w:szCs w:val="25"/>
          <w:highlight w:val="white"/>
        </w:rPr>
        <w:t xml:space="preserve">.7.2 Договора. </w:t>
      </w:r>
      <w:r>
        <w:rPr>
          <w:bCs/>
          <w:sz w:val="25"/>
          <w:szCs w:val="25"/>
          <w:highlight w:val="white"/>
        </w:rPr>
      </w:r>
      <w:r>
        <w:rPr>
          <w:bCs/>
          <w:sz w:val="25"/>
          <w:szCs w:val="25"/>
          <w:highlight w:val="white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  <w:highlight w:val="white"/>
        </w:rPr>
      </w:pPr>
      <w:r>
        <w:rPr>
          <w:bCs/>
          <w:sz w:val="25"/>
          <w:szCs w:val="25"/>
          <w:highlight w:val="white"/>
        </w:rPr>
        <w:t xml:space="preserve">Во избежание сомнений, кроме случаев, ког</w:t>
      </w:r>
      <w:r>
        <w:rPr>
          <w:bCs/>
          <w:sz w:val="25"/>
          <w:szCs w:val="25"/>
          <w:highlight w:val="white"/>
        </w:rPr>
        <w:t xml:space="preserve">да Договором прямо предусмотрено иное, любая задержка в реализации права, предоставленного Стороне законодательством Российской Федерации или Договором, не означает отказ от такого права и не влечет прекращения возможности реализовать это право в будущем. </w:t>
      </w:r>
      <w:r>
        <w:rPr>
          <w:bCs/>
          <w:sz w:val="25"/>
          <w:szCs w:val="25"/>
          <w:highlight w:val="white"/>
        </w:rPr>
      </w:r>
      <w:r>
        <w:rPr>
          <w:bCs/>
          <w:sz w:val="25"/>
          <w:szCs w:val="25"/>
          <w:highlight w:val="white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bCs/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Уступка, передача в залог прав (требований),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  <w:t xml:space="preserve">принадлежащи</w:t>
      </w:r>
      <w:r>
        <w:rPr>
          <w:sz w:val="25"/>
          <w:szCs w:val="25"/>
          <w:highlight w:val="white"/>
        </w:rPr>
        <w:t xml:space="preserve">х </w:t>
      </w:r>
      <w:r>
        <w:rPr>
          <w:sz w:val="25"/>
          <w:szCs w:val="25"/>
          <w:highlight w:val="white"/>
        </w:rPr>
        <w:t xml:space="preserve">Поставщику на основании Договора</w:t>
      </w:r>
      <w:r>
        <w:rPr>
          <w:sz w:val="25"/>
          <w:szCs w:val="25"/>
          <w:highlight w:val="white"/>
        </w:rPr>
        <w:t xml:space="preserve">, допускается только с предварительного письменного согласия </w:t>
      </w:r>
      <w:r>
        <w:rPr>
          <w:sz w:val="25"/>
          <w:szCs w:val="25"/>
          <w:highlight w:val="white"/>
        </w:rPr>
        <w:t xml:space="preserve">Покупател</w:t>
      </w:r>
      <w:r>
        <w:rPr>
          <w:sz w:val="25"/>
          <w:szCs w:val="25"/>
          <w:highlight w:val="white"/>
        </w:rPr>
        <w:t xml:space="preserve">я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  <w:t xml:space="preserve"> </w:t>
      </w:r>
      <w:r>
        <w:rPr>
          <w:bCs/>
          <w:sz w:val="25"/>
          <w:szCs w:val="25"/>
          <w:highlight w:val="white"/>
        </w:rPr>
      </w:r>
      <w:r>
        <w:rPr>
          <w:bCs/>
          <w:sz w:val="25"/>
          <w:szCs w:val="25"/>
          <w:highlight w:val="white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bCs/>
          <w:sz w:val="25"/>
          <w:szCs w:val="25"/>
          <w:highlight w:val="none"/>
        </w:rPr>
      </w:r>
      <w:r>
        <w:rPr>
          <w:bCs/>
          <w:sz w:val="25"/>
          <w:szCs w:val="25"/>
          <w:highlight w:val="none"/>
        </w:rPr>
        <w:t xml:space="preserve">С</w:t>
      </w:r>
      <w:r>
        <w:rPr>
          <w:bCs/>
          <w:sz w:val="25"/>
          <w:szCs w:val="25"/>
          <w:highlight w:val="none"/>
        </w:rPr>
        <w:t xml:space="preserve">тороны договорились в рамках исполнения Договора о возможности 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</w:t>
      </w:r>
      <w:r>
        <w:rPr>
          <w:bCs/>
          <w:sz w:val="25"/>
          <w:szCs w:val="25"/>
          <w:highlight w:val="none"/>
        </w:rPr>
        <w:t xml:space="preserve">с</w:t>
      </w:r>
      <w:r>
        <w:rPr>
          <w:bCs/>
          <w:sz w:val="25"/>
          <w:szCs w:val="25"/>
          <w:highlight w:val="none"/>
        </w:rPr>
        <w:t xml:space="preserve"> которыми у Сторон заключены соответствующие Соглашения, а также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</w:t>
      </w:r>
      <w:r>
        <w:rPr>
          <w:bCs/>
          <w:sz w:val="25"/>
          <w:szCs w:val="25"/>
          <w:highlight w:val="none"/>
        </w:rPr>
        <w:t xml:space="preserve">diadoc.ru/). В случае использования Поставщиком другого оператора электронного документооборота (аккредитованного ФНС РФ), Покупатель, при наличии технической возможности у используемых Покупателем операторов</w:t>
      </w:r>
      <w:r>
        <w:rPr>
          <w:bCs/>
          <w:sz w:val="25"/>
          <w:szCs w:val="25"/>
          <w:highlight w:val="none"/>
        </w:rPr>
        <w:t xml:space="preserve">, инициирует настройку роуминга между операторами систем электронного документооборота Сторон. 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</w:rPr>
      </w:pPr>
      <w:r>
        <w:rPr>
          <w:sz w:val="25"/>
          <w:szCs w:val="25"/>
        </w:rPr>
        <w:t xml:space="preserve">Во всем остальном, что не урегулировано Договором</w:t>
      </w:r>
      <w:r>
        <w:rPr>
          <w:sz w:val="25"/>
          <w:szCs w:val="25"/>
        </w:rPr>
        <w:t xml:space="preserve">, Стороны руководствуются законодательством Российской Федерации.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1"/>
          <w:numId w:val="1"/>
        </w:numPr>
        <w:ind w:left="0" w:firstLine="709"/>
        <w:jc w:val="both"/>
        <w:shd w:val="clear" w:color="auto" w:fill="ffffff"/>
        <w:widowControl/>
        <w:tabs>
          <w:tab w:val="left" w:pos="0" w:leader="none"/>
          <w:tab w:val="left" w:pos="1276" w:leader="none"/>
        </w:tabs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  <w:t xml:space="preserve">Настоящий Договор заключается в электронной форме с использованием программно-аппаратных средств </w:t>
      </w:r>
      <w:r>
        <w:rPr>
          <w:sz w:val="25"/>
          <w:szCs w:val="25"/>
          <w:highlight w:val="white"/>
        </w:rPr>
        <w:t xml:space="preserve">электронной торговой площадки</w:t>
      </w:r>
      <w:r>
        <w:rPr>
          <w:sz w:val="25"/>
          <w:szCs w:val="25"/>
          <w:highlight w:val="white"/>
        </w:rPr>
        <w:t xml:space="preserve"> путем его подписания усиленными квалифицированными электронными подписями (далее – УКЭП) уполномоченных представителей Сторон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  <w:t xml:space="preserve"> 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ind w:firstLine="709"/>
        <w:jc w:val="both"/>
        <w:rPr>
          <w:sz w:val="25"/>
          <w:szCs w:val="25"/>
          <w:highlight w:val="white"/>
        </w:rPr>
      </w:pPr>
      <w:r>
        <w:rPr>
          <w:sz w:val="25"/>
          <w:szCs w:val="25"/>
          <w:highlight w:val="white"/>
        </w:rPr>
        <w:t xml:space="preserve">Договор, подписанный с использованием УКЭП, признается электронным документом, равнозначным документу на бумажном носителе, подписанным собственноручными подписями уполномоченных представителей Сторон</w:t>
      </w:r>
      <w:r>
        <w:rPr>
          <w:sz w:val="25"/>
          <w:szCs w:val="25"/>
          <w:highlight w:val="white"/>
        </w:rPr>
        <w:t xml:space="preserve">.</w:t>
      </w:r>
      <w:r>
        <w:rPr>
          <w:sz w:val="25"/>
          <w:szCs w:val="25"/>
          <w:highlight w:val="white"/>
        </w:rPr>
      </w:r>
      <w:r>
        <w:rPr>
          <w:sz w:val="25"/>
          <w:szCs w:val="25"/>
          <w:highlight w:val="white"/>
        </w:rPr>
      </w:r>
    </w:p>
    <w:p>
      <w:pPr>
        <w:pStyle w:val="968"/>
        <w:ind w:left="0" w:firstLine="709"/>
        <w:jc w:val="both"/>
        <w:shd w:val="clear" w:color="auto" w:fill="ffffff"/>
        <w:widowControl/>
        <w:tabs>
          <w:tab w:val="left" w:pos="0" w:leader="none"/>
          <w:tab w:val="left" w:pos="1418" w:leader="none"/>
        </w:tabs>
        <w:rPr>
          <w:sz w:val="25"/>
          <w:szCs w:val="25"/>
        </w:rPr>
      </w:pPr>
      <w:r>
        <w:rPr>
          <w:sz w:val="25"/>
          <w:szCs w:val="25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numPr>
          <w:ilvl w:val="0"/>
          <w:numId w:val="1"/>
        </w:numPr>
        <w:contextualSpacing/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Список приложений 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contextualSpacing/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  <w:highlight w:val="none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5"/>
          <w:szCs w:val="25"/>
        </w:rPr>
      </w:pPr>
      <w:r>
        <w:rPr>
          <w:rFonts w:eastAsia="Calibri"/>
          <w:sz w:val="25"/>
          <w:szCs w:val="25"/>
          <w:lang w:eastAsia="en-US"/>
        </w:rPr>
        <w:t xml:space="preserve">Приложение № 1</w:t>
      </w:r>
      <w:r>
        <w:rPr>
          <w:rFonts w:eastAsia="Calibri"/>
          <w:sz w:val="25"/>
          <w:szCs w:val="25"/>
          <w:lang w:eastAsia="en-US"/>
        </w:rPr>
        <w:t xml:space="preserve"> </w:t>
      </w:r>
      <w:r>
        <w:rPr>
          <w:rFonts w:eastAsia="Calibri"/>
          <w:sz w:val="25"/>
          <w:szCs w:val="25"/>
          <w:lang w:eastAsia="en-US"/>
        </w:rPr>
        <w:t xml:space="preserve">– </w:t>
      </w:r>
      <w:r>
        <w:rPr>
          <w:rFonts w:eastAsia="Calibri"/>
          <w:sz w:val="25"/>
          <w:szCs w:val="25"/>
          <w:lang w:eastAsia="en-US"/>
        </w:rPr>
        <w:t xml:space="preserve">Спецификация</w:t>
      </w:r>
      <w:r>
        <w:rPr>
          <w:rFonts w:eastAsia="Calibri"/>
          <w:sz w:val="25"/>
          <w:szCs w:val="25"/>
          <w:lang w:eastAsia="en-US"/>
        </w:rPr>
        <w:t xml:space="preserve">;</w:t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ind w:firstLine="709"/>
        <w:jc w:val="both"/>
        <w:shd w:val="clear" w:color="auto" w:fill="ffffff"/>
        <w:widowControl/>
        <w:tabs>
          <w:tab w:val="left" w:pos="0" w:leader="none"/>
          <w:tab w:val="left" w:pos="2694" w:leader="none"/>
        </w:tabs>
        <w:rPr>
          <w:sz w:val="25"/>
          <w:szCs w:val="25"/>
          <w:highlight w:val="none"/>
        </w:rPr>
      </w:pPr>
      <w:r>
        <w:rPr>
          <w:sz w:val="25"/>
          <w:szCs w:val="25"/>
        </w:rPr>
        <w:t xml:space="preserve">Приложение № </w:t>
      </w:r>
      <w:r>
        <w:rPr>
          <w:sz w:val="25"/>
          <w:szCs w:val="25"/>
        </w:rPr>
        <w:t xml:space="preserve">2</w:t>
      </w:r>
      <w:r>
        <w:rPr>
          <w:sz w:val="25"/>
          <w:szCs w:val="25"/>
        </w:rPr>
        <w:t xml:space="preserve"> –</w:t>
      </w:r>
      <w:r>
        <w:rPr>
          <w:rFonts w:eastAsia="Calibri"/>
          <w:sz w:val="25"/>
          <w:szCs w:val="25"/>
          <w:lang w:eastAsia="en-US"/>
        </w:rPr>
        <w:t xml:space="preserve"> </w:t>
      </w:r>
      <w:r>
        <w:rPr>
          <w:rFonts w:eastAsia="Calibri"/>
          <w:sz w:val="25"/>
          <w:szCs w:val="25"/>
          <w:lang w:eastAsia="en-US"/>
        </w:rPr>
        <w:t xml:space="preserve">Форма Заявки</w:t>
      </w:r>
      <w:r>
        <w:rPr>
          <w:rFonts w:eastAsia="Calibri"/>
          <w:sz w:val="25"/>
          <w:szCs w:val="25"/>
          <w:lang w:eastAsia="en-US"/>
        </w:rPr>
        <w:t xml:space="preserve"> на поставку Товара</w:t>
      </w:r>
      <w:r>
        <w:rPr>
          <w:sz w:val="25"/>
          <w:szCs w:val="25"/>
        </w:rPr>
        <w:t xml:space="preserve">;</w:t>
      </w:r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</w:p>
    <w:p>
      <w:pPr>
        <w:ind w:firstLine="0"/>
        <w:jc w:val="both"/>
        <w:rPr>
          <w:sz w:val="25"/>
          <w:szCs w:val="25"/>
          <w:highlight w:val="none"/>
        </w:rPr>
      </w:pPr>
      <w:del w:id="2" w:author="gracheva_nv" w:date="2025-11-17T06:21:44Z" oouserid="gracheva_nv">
        <w:r>
          <w:rPr>
            <w:sz w:val="25"/>
            <w:szCs w:val="25"/>
            <w:highlight w:val="none"/>
          </w:rPr>
        </w:r>
      </w:del>
      <w:r>
        <w:rPr>
          <w:sz w:val="25"/>
          <w:szCs w:val="25"/>
          <w:highlight w:val="none"/>
        </w:rPr>
      </w:r>
      <w:r>
        <w:rPr>
          <w:sz w:val="25"/>
          <w:szCs w:val="25"/>
          <w:highlight w:val="none"/>
        </w:rPr>
      </w:r>
    </w:p>
    <w:p>
      <w:pPr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  <w:highlight w:val="none"/>
        </w:rPr>
      </w:r>
      <w:r>
        <w:rPr>
          <w:sz w:val="25"/>
          <w:szCs w:val="25"/>
        </w:rPr>
      </w:r>
      <w:r>
        <w:rPr>
          <w:sz w:val="25"/>
          <w:szCs w:val="25"/>
        </w:rPr>
      </w:r>
    </w:p>
    <w:p>
      <w:pPr>
        <w:pStyle w:val="968"/>
        <w:numPr>
          <w:ilvl w:val="0"/>
          <w:numId w:val="1"/>
        </w:numPr>
        <w:ind w:left="0" w:firstLine="0"/>
        <w:jc w:val="center"/>
        <w:shd w:val="clear" w:color="auto" w:fill="ffffff"/>
        <w:widowControl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Адреса и платежные реквизиты Сторон</w:t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p>
      <w:pPr>
        <w:pStyle w:val="968"/>
        <w:ind w:left="0" w:firstLine="709"/>
        <w:shd w:val="clear" w:color="auto" w:fill="ffffff"/>
        <w:widowControl/>
        <w:tabs>
          <w:tab w:val="left" w:pos="426" w:leader="none"/>
        </w:tabs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  <w:r>
        <w:rPr>
          <w:b/>
          <w:bCs/>
          <w:sz w:val="25"/>
          <w:szCs w:val="25"/>
        </w:rPr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928"/>
        <w:gridCol w:w="32"/>
        <w:gridCol w:w="4819"/>
        <w:gridCol w:w="2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rPr>
                <w:b/>
                <w:sz w:val="25"/>
                <w:szCs w:val="25"/>
                <w:highlight w:val="white"/>
              </w:rPr>
            </w:pPr>
            <w:r>
              <w:rPr>
                <w:b/>
                <w:sz w:val="25"/>
                <w:szCs w:val="25"/>
                <w:highlight w:val="white"/>
              </w:rPr>
              <w:t xml:space="preserve">Покупатель</w:t>
            </w:r>
            <w:r>
              <w:rPr>
                <w:b/>
                <w:sz w:val="25"/>
                <w:szCs w:val="25"/>
                <w:highlight w:val="white"/>
              </w:rPr>
              <w:t xml:space="preserve">:</w:t>
            </w:r>
            <w:r>
              <w:rPr>
                <w:b/>
                <w:sz w:val="25"/>
                <w:szCs w:val="25"/>
                <w:highlight w:val="white"/>
              </w:rPr>
            </w:r>
            <w:r>
              <w:rPr>
                <w:b/>
                <w:sz w:val="25"/>
                <w:szCs w:val="25"/>
                <w:highlight w:val="white"/>
              </w:rPr>
            </w:r>
          </w:p>
        </w:tc>
        <w:tc>
          <w:tcPr>
            <w:gridSpan w:val="3"/>
            <w:tcW w:w="4853" w:type="dxa"/>
            <w:textDirection w:val="lrTb"/>
            <w:noWrap w:val="false"/>
          </w:tcPr>
          <w:p>
            <w:pPr>
              <w:rPr>
                <w:b/>
                <w:sz w:val="25"/>
                <w:szCs w:val="25"/>
                <w:highlight w:val="white"/>
              </w:rPr>
            </w:pPr>
            <w:r>
              <w:rPr>
                <w:b/>
                <w:sz w:val="25"/>
                <w:szCs w:val="25"/>
                <w:highlight w:val="white"/>
              </w:rPr>
              <w:t xml:space="preserve">Поставщик</w:t>
            </w:r>
            <w:r>
              <w:rPr>
                <w:b/>
                <w:sz w:val="25"/>
                <w:szCs w:val="25"/>
                <w:highlight w:val="white"/>
              </w:rPr>
              <w:t xml:space="preserve">:</w:t>
            </w:r>
            <w:r>
              <w:rPr>
                <w:b/>
                <w:sz w:val="25"/>
                <w:szCs w:val="25"/>
                <w:highlight w:val="white"/>
              </w:rPr>
            </w:r>
            <w:r>
              <w:rPr>
                <w:b/>
                <w:sz w:val="25"/>
                <w:szCs w:val="25"/>
                <w:highlight w:val="white"/>
              </w:rPr>
            </w:r>
          </w:p>
        </w:tc>
      </w:tr>
      <w:tr>
        <w:tblPrEx/>
        <w:trPr/>
        <w:tc>
          <w:tcPr>
            <w:shd w:val="clear" w:color="auto" w:fill="bfbfbf"/>
            <w:tcW w:w="4928" w:type="dxa"/>
            <w:textDirection w:val="lrTb"/>
            <w:noWrap w:val="false"/>
          </w:tcPr>
          <w:p>
            <w:pPr>
              <w:rPr>
                <w:b/>
                <w:sz w:val="25"/>
                <w:szCs w:val="25"/>
                <w:highlight w:val="white"/>
              </w:rPr>
            </w:pPr>
            <w:r>
              <w:rPr>
                <w:b/>
                <w:sz w:val="25"/>
                <w:szCs w:val="25"/>
                <w:highlight w:val="white"/>
              </w:rPr>
              <w:t xml:space="preserve">АО «</w:t>
            </w:r>
            <w:r>
              <w:rPr>
                <w:b/>
                <w:sz w:val="25"/>
                <w:szCs w:val="25"/>
                <w:highlight w:val="white"/>
              </w:rPr>
              <w:t xml:space="preserve">ДГК»</w:t>
            </w:r>
            <w:r>
              <w:rPr>
                <w:b/>
                <w:sz w:val="25"/>
                <w:szCs w:val="25"/>
                <w:highlight w:val="white"/>
              </w:rPr>
            </w:r>
            <w:r>
              <w:rPr>
                <w:b/>
                <w:sz w:val="25"/>
                <w:szCs w:val="25"/>
                <w:highlight w:val="white"/>
              </w:rPr>
            </w:r>
          </w:p>
          <w:p>
            <w:pPr>
              <w:tabs>
                <w:tab w:val="right" w:pos="4712" w:leader="none"/>
              </w:tabs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Место нахождения: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Российская Федерация</w:t>
            </w:r>
            <w:r>
              <w:rPr>
                <w:sz w:val="25"/>
                <w:szCs w:val="25"/>
                <w:highlight w:val="white"/>
              </w:rPr>
              <w:t xml:space="preserve">, г. </w:t>
            </w:r>
            <w:r>
              <w:rPr>
                <w:sz w:val="25"/>
                <w:szCs w:val="25"/>
                <w:highlight w:val="white"/>
              </w:rPr>
              <w:t xml:space="preserve">Хабаровск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Адрес: 6</w:t>
            </w:r>
            <w:r>
              <w:rPr>
                <w:sz w:val="25"/>
                <w:szCs w:val="25"/>
                <w:highlight w:val="white"/>
              </w:rPr>
              <w:t xml:space="preserve">8</w:t>
            </w:r>
            <w:r>
              <w:rPr>
                <w:sz w:val="25"/>
                <w:szCs w:val="25"/>
                <w:highlight w:val="white"/>
              </w:rPr>
              <w:t xml:space="preserve">00</w:t>
            </w:r>
            <w:r>
              <w:rPr>
                <w:sz w:val="25"/>
                <w:szCs w:val="25"/>
                <w:highlight w:val="white"/>
              </w:rPr>
              <w:t xml:space="preserve">00</w:t>
            </w:r>
            <w:r>
              <w:rPr>
                <w:sz w:val="25"/>
                <w:szCs w:val="25"/>
                <w:highlight w:val="white"/>
              </w:rPr>
              <w:t xml:space="preserve">, </w:t>
            </w:r>
            <w:r>
              <w:rPr>
                <w:sz w:val="25"/>
                <w:szCs w:val="25"/>
                <w:highlight w:val="white"/>
              </w:rPr>
              <w:t xml:space="preserve">Хабаров</w:t>
            </w:r>
            <w:r>
              <w:rPr>
                <w:sz w:val="25"/>
                <w:szCs w:val="25"/>
                <w:highlight w:val="white"/>
              </w:rPr>
              <w:t xml:space="preserve">ский край,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г. </w:t>
            </w:r>
            <w:r>
              <w:rPr>
                <w:sz w:val="25"/>
                <w:szCs w:val="25"/>
                <w:highlight w:val="white"/>
              </w:rPr>
              <w:t xml:space="preserve">Хабаровск</w:t>
            </w:r>
            <w:r>
              <w:rPr>
                <w:sz w:val="25"/>
                <w:szCs w:val="25"/>
                <w:highlight w:val="white"/>
              </w:rPr>
              <w:t xml:space="preserve">, ул. </w:t>
            </w:r>
            <w:r>
              <w:rPr>
                <w:sz w:val="25"/>
                <w:szCs w:val="25"/>
                <w:highlight w:val="white"/>
              </w:rPr>
              <w:t xml:space="preserve">Фрунзе</w:t>
            </w:r>
            <w:r>
              <w:rPr>
                <w:sz w:val="25"/>
                <w:szCs w:val="25"/>
                <w:highlight w:val="white"/>
              </w:rPr>
              <w:t xml:space="preserve">, </w:t>
            </w:r>
            <w:r>
              <w:rPr>
                <w:sz w:val="25"/>
                <w:szCs w:val="25"/>
                <w:highlight w:val="white"/>
              </w:rPr>
              <w:t xml:space="preserve">д.49.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ОГРН 1051401746769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ИНН 1434031363</w:t>
            </w:r>
            <w:r>
              <w:rPr>
                <w:sz w:val="25"/>
                <w:szCs w:val="25"/>
                <w:highlight w:val="white"/>
              </w:rPr>
              <w:t xml:space="preserve">/ КПП 272101001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КПП КН 997650001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расчетного счета)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(наименование банка, в котором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  <w:t xml:space="preserve">открыт счет)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корреспондентского счета банка)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(БИК банка)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телефона)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________________________________________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(адрес эл/почты)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</w:tc>
        <w:tc>
          <w:tcPr>
            <w:gridSpan w:val="3"/>
            <w:shd w:val="clear" w:color="auto" w:fill="bfbfbf"/>
            <w:tcW w:w="4853" w:type="dxa"/>
            <w:textDirection w:val="lrTb"/>
            <w:noWrap w:val="false"/>
          </w:tcPr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</w:t>
            </w:r>
            <w:r>
              <w:rPr>
                <w:sz w:val="25"/>
                <w:szCs w:val="25"/>
                <w:highlight w:val="white"/>
              </w:rPr>
              <w:t xml:space="preserve">сокращенное </w:t>
            </w:r>
            <w:r>
              <w:rPr>
                <w:sz w:val="25"/>
                <w:szCs w:val="25"/>
                <w:highlight w:val="white"/>
              </w:rPr>
              <w:t xml:space="preserve">наименование юридического лица)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Место нахождения: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А</w:t>
            </w:r>
            <w:r>
              <w:rPr>
                <w:sz w:val="25"/>
                <w:szCs w:val="25"/>
                <w:highlight w:val="white"/>
              </w:rPr>
              <w:t xml:space="preserve">дрес: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ОГРН 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ИНН ____________ / КПП___________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расчетного счета)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(наименование банка, в котором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  <w:t xml:space="preserve">открыт счет)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корреспондентского счета банка)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(БИК банка)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(номер телефона)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________________________________________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(адрес эл/почты)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</w:tc>
      </w:tr>
      <w:tr>
        <w:tblPrEx/>
        <w:trPr>
          <w:gridAfter w:val="1"/>
        </w:trPr>
        <w:tc>
          <w:tcPr>
            <w:gridSpan w:val="2"/>
            <w:tcW w:w="4960" w:type="dxa"/>
            <w:textDirection w:val="lrTb"/>
            <w:noWrap w:val="false"/>
          </w:tcPr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</w:t>
            </w:r>
            <w:r>
              <w:rPr>
                <w:sz w:val="25"/>
                <w:szCs w:val="25"/>
                <w:highlight w:val="white"/>
              </w:rPr>
              <w:t xml:space="preserve">______________ / _______________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  <w:p>
            <w:pPr>
              <w:rPr>
                <w:sz w:val="25"/>
                <w:szCs w:val="25"/>
                <w:highlight w:val="white"/>
              </w:rPr>
            </w:pPr>
            <w:r>
              <w:rPr>
                <w:sz w:val="25"/>
                <w:szCs w:val="25"/>
                <w:highlight w:val="white"/>
              </w:rPr>
              <w:t xml:space="preserve">_______________ / _______________</w:t>
            </w:r>
            <w:r>
              <w:rPr>
                <w:sz w:val="25"/>
                <w:szCs w:val="25"/>
                <w:highlight w:val="white"/>
              </w:rPr>
              <w:t xml:space="preserve"> </w:t>
            </w:r>
            <w:r>
              <w:rPr>
                <w:sz w:val="25"/>
                <w:szCs w:val="25"/>
                <w:highlight w:val="white"/>
              </w:rPr>
            </w:r>
            <w:r>
              <w:rPr>
                <w:sz w:val="25"/>
                <w:szCs w:val="25"/>
                <w:highlight w:val="white"/>
              </w:rPr>
            </w:r>
          </w:p>
        </w:tc>
      </w:tr>
    </w:tbl>
    <w:p>
      <w:r/>
      <w:r/>
    </w:p>
    <w:sectPr>
      <w:headerReference w:type="default" r:id="rId9"/>
      <w:footerReference w:type="default" r:id="rId10"/>
      <w:footnotePr/>
      <w:endnotePr/>
      <w:type w:val="nextPage"/>
      <w:pgSz w:w="11901" w:h="16840" w:orient="portrait"/>
      <w:pgMar w:top="1134" w:right="851" w:bottom="1134" w:left="1418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mbria">
    <w:panose1 w:val="020408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 \* MERGEFORMAT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 xml:space="preserve">15</w:t>
    </w:r>
    <w:r>
      <w:rPr>
        <w:sz w:val="22"/>
        <w:szCs w:val="22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5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648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8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907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39" w:hanging="504"/>
        <w:tabs>
          <w:tab w:val="num" w:pos="185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851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779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55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977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817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995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37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152" w:hanging="1800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  <w:tabs>
          <w:tab w:val="num" w:pos="170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  <w:highlight w:val="whit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353" w:hanging="360"/>
        <w:tabs>
          <w:tab w:val="num" w:pos="135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78" w:hanging="360"/>
        <w:tabs>
          <w:tab w:val="num" w:pos="1778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498" w:hanging="360"/>
        <w:tabs>
          <w:tab w:val="num" w:pos="2498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18" w:hanging="360"/>
        <w:tabs>
          <w:tab w:val="num" w:pos="321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938" w:hanging="360"/>
        <w:tabs>
          <w:tab w:val="num" w:pos="393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58" w:hanging="360"/>
        <w:tabs>
          <w:tab w:val="num" w:pos="4658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378" w:hanging="360"/>
        <w:tabs>
          <w:tab w:val="num" w:pos="537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098" w:hanging="360"/>
        <w:tabs>
          <w:tab w:val="num" w:pos="609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18" w:hanging="360"/>
        <w:tabs>
          <w:tab w:val="num" w:pos="6818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538" w:hanging="360"/>
        <w:tabs>
          <w:tab w:val="num" w:pos="7538" w:leader="none"/>
        </w:tabs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8" w:hanging="432"/>
        <w:tabs>
          <w:tab w:val="num" w:pos="858" w:leader="none"/>
        </w:tabs>
      </w:pPr>
      <w:rPr>
        <w:rFonts w:hint="default"/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4474" w:hanging="504"/>
        <w:tabs>
          <w:tab w:val="num" w:pos="469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/>
      </w:rPr>
    </w:lvl>
  </w:abstractNum>
  <w:num w:numId="1">
    <w:abstractNumId w:val="22"/>
  </w:num>
  <w:num w:numId="2">
    <w:abstractNumId w:val="3"/>
  </w:num>
  <w:num w:numId="3">
    <w:abstractNumId w:val="13"/>
  </w:num>
  <w:num w:numId="4">
    <w:abstractNumId w:val="15"/>
  </w:num>
  <w:num w:numId="5">
    <w:abstractNumId w:val="1"/>
  </w:num>
  <w:num w:numId="6">
    <w:abstractNumId w:val="18"/>
  </w:num>
  <w:num w:numId="7">
    <w:abstractNumId w:val="26"/>
  </w:num>
  <w:num w:numId="8">
    <w:abstractNumId w:val="24"/>
  </w:num>
  <w:num w:numId="9">
    <w:abstractNumId w:val="10"/>
  </w:num>
  <w:num w:numId="10">
    <w:abstractNumId w:val="19"/>
  </w:num>
  <w:num w:numId="11">
    <w:abstractNumId w:val="16"/>
  </w:num>
  <w:num w:numId="12">
    <w:abstractNumId w:val="23"/>
  </w:num>
  <w:num w:numId="13">
    <w:abstractNumId w:val="7"/>
  </w:num>
  <w:num w:numId="14">
    <w:abstractNumId w:val="6"/>
  </w:num>
  <w:num w:numId="15">
    <w:abstractNumId w:val="20"/>
  </w:num>
  <w:num w:numId="16">
    <w:abstractNumId w:val="17"/>
  </w:num>
  <w:num w:numId="17">
    <w:abstractNumId w:val="8"/>
  </w:num>
  <w:num w:numId="18">
    <w:abstractNumId w:val="0"/>
  </w:num>
  <w:num w:numId="19">
    <w:abstractNumId w:val="27"/>
  </w:num>
  <w:num w:numId="20">
    <w:abstractNumId w:val="11"/>
  </w:num>
  <w:num w:numId="21">
    <w:abstractNumId w:val="28"/>
  </w:num>
  <w:num w:numId="22">
    <w:abstractNumId w:val="12"/>
  </w:num>
  <w:num w:numId="23">
    <w:abstractNumId w:val="21"/>
  </w:num>
  <w:num w:numId="24">
    <w:abstractNumId w:val="14"/>
  </w:num>
  <w:num w:numId="25">
    <w:abstractNumId w:val="5"/>
  </w:num>
  <w:num w:numId="26">
    <w:abstractNumId w:val="25"/>
  </w:num>
  <w:num w:numId="27">
    <w:abstractNumId w:val="2"/>
  </w:num>
  <w:num w:numId="28">
    <w:abstractNumId w:val="9"/>
  </w:num>
  <w:num w:numId="29">
    <w:abstractNumId w:val="4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6">
    <w:name w:val="Heading 1 Char"/>
    <w:basedOn w:val="947"/>
    <w:link w:val="945"/>
    <w:uiPriority w:val="9"/>
    <w:rPr>
      <w:rFonts w:ascii="Arial" w:hAnsi="Arial" w:eastAsia="Arial" w:cs="Arial"/>
      <w:sz w:val="40"/>
      <w:szCs w:val="40"/>
    </w:rPr>
  </w:style>
  <w:style w:type="paragraph" w:styleId="777">
    <w:name w:val="Heading 2"/>
    <w:basedOn w:val="944"/>
    <w:next w:val="944"/>
    <w:link w:val="7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8">
    <w:name w:val="Heading 2 Char"/>
    <w:basedOn w:val="947"/>
    <w:link w:val="777"/>
    <w:uiPriority w:val="9"/>
    <w:rPr>
      <w:rFonts w:ascii="Arial" w:hAnsi="Arial" w:eastAsia="Arial" w:cs="Arial"/>
      <w:sz w:val="34"/>
    </w:rPr>
  </w:style>
  <w:style w:type="character" w:styleId="779">
    <w:name w:val="Heading 3 Char"/>
    <w:basedOn w:val="947"/>
    <w:link w:val="946"/>
    <w:uiPriority w:val="9"/>
    <w:rPr>
      <w:rFonts w:ascii="Arial" w:hAnsi="Arial" w:eastAsia="Arial" w:cs="Arial"/>
      <w:sz w:val="30"/>
      <w:szCs w:val="30"/>
    </w:rPr>
  </w:style>
  <w:style w:type="paragraph" w:styleId="780">
    <w:name w:val="Heading 4"/>
    <w:basedOn w:val="944"/>
    <w:next w:val="944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>
    <w:name w:val="Heading 4 Char"/>
    <w:basedOn w:val="947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>
    <w:name w:val="Heading 5"/>
    <w:basedOn w:val="944"/>
    <w:next w:val="944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>
    <w:name w:val="Heading 5 Char"/>
    <w:basedOn w:val="947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>
    <w:name w:val="Heading 6"/>
    <w:basedOn w:val="944"/>
    <w:next w:val="944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>
    <w:name w:val="Heading 6 Char"/>
    <w:basedOn w:val="947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>
    <w:name w:val="Heading 7"/>
    <w:basedOn w:val="944"/>
    <w:next w:val="944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>
    <w:name w:val="Heading 7 Char"/>
    <w:basedOn w:val="947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>
    <w:name w:val="Heading 8"/>
    <w:basedOn w:val="944"/>
    <w:next w:val="944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>
    <w:name w:val="Heading 8 Char"/>
    <w:basedOn w:val="947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944"/>
    <w:next w:val="944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>
    <w:name w:val="Heading 9 Char"/>
    <w:basedOn w:val="947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before="0" w:after="0" w:line="240" w:lineRule="auto"/>
    </w:pPr>
  </w:style>
  <w:style w:type="character" w:styleId="793">
    <w:name w:val="Title Char"/>
    <w:basedOn w:val="947"/>
    <w:link w:val="950"/>
    <w:uiPriority w:val="10"/>
    <w:rPr>
      <w:sz w:val="48"/>
      <w:szCs w:val="48"/>
    </w:rPr>
  </w:style>
  <w:style w:type="paragraph" w:styleId="794">
    <w:name w:val="Subtitle"/>
    <w:basedOn w:val="944"/>
    <w:next w:val="944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basedOn w:val="947"/>
    <w:link w:val="794"/>
    <w:uiPriority w:val="11"/>
    <w:rPr>
      <w:sz w:val="24"/>
      <w:szCs w:val="24"/>
    </w:rPr>
  </w:style>
  <w:style w:type="paragraph" w:styleId="796">
    <w:name w:val="Quote"/>
    <w:basedOn w:val="944"/>
    <w:next w:val="944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44"/>
    <w:next w:val="944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character" w:styleId="800">
    <w:name w:val="Header Char"/>
    <w:basedOn w:val="947"/>
    <w:link w:val="984"/>
    <w:uiPriority w:val="99"/>
  </w:style>
  <w:style w:type="character" w:styleId="801">
    <w:name w:val="Footer Char"/>
    <w:basedOn w:val="947"/>
    <w:link w:val="959"/>
    <w:uiPriority w:val="99"/>
  </w:style>
  <w:style w:type="paragraph" w:styleId="802">
    <w:name w:val="Caption"/>
    <w:basedOn w:val="944"/>
    <w:next w:val="944"/>
    <w:link w:val="8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3">
    <w:name w:val="Caption Char"/>
    <w:basedOn w:val="802"/>
    <w:link w:val="959"/>
    <w:uiPriority w:val="99"/>
  </w:style>
  <w:style w:type="table" w:styleId="804">
    <w:name w:val="Table Grid Light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Plain Table 1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>
    <w:name w:val="Plain Table 2"/>
    <w:basedOn w:val="94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>
    <w:name w:val="Plain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Plain Table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>
    <w:name w:val="Grid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>
    <w:name w:val="Grid Table 4 - Accent 1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3">
    <w:name w:val="Grid Table 4 - Accent 2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Grid Table 4 - Accent 3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5">
    <w:name w:val="Grid Table 4 - Accent 4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Grid Table 4 - Accent 5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7">
    <w:name w:val="Grid Table 4 - Accent 6"/>
    <w:basedOn w:val="94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8">
    <w:name w:val="Grid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9">
    <w:name w:val="Grid Table 5 Dark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5">
    <w:name w:val="Grid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6">
    <w:name w:val="Grid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7">
    <w:name w:val="Grid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8">
    <w:name w:val="Grid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9">
    <w:name w:val="Grid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0">
    <w:name w:val="Grid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1">
    <w:name w:val="Grid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7">
    <w:name w:val="List Table 2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8">
    <w:name w:val="List Table 2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9">
    <w:name w:val="List Table 2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0">
    <w:name w:val="List Table 2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1">
    <w:name w:val="List Table 2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2">
    <w:name w:val="List Table 2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3">
    <w:name w:val="List Table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5 Dark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6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5">
    <w:name w:val="List Table 6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6">
    <w:name w:val="List Table 6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7">
    <w:name w:val="List Table 6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8">
    <w:name w:val="List Table 6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9">
    <w:name w:val="List Table 6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0">
    <w:name w:val="List Table 6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1">
    <w:name w:val="List Table 7 Colorful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2">
    <w:name w:val="List Table 7 Colorful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903">
    <w:name w:val="List Table 7 Colorful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4">
    <w:name w:val="List Table 7 Colorful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5">
    <w:name w:val="List Table 7 Colorful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6">
    <w:name w:val="List Table 7 Colorful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7">
    <w:name w:val="List Table 7 Colorful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8">
    <w:name w:val="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0">
    <w:name w:val="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1">
    <w:name w:val="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2">
    <w:name w:val="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3">
    <w:name w:val="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4">
    <w:name w:val="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5">
    <w:name w:val="Bordered &amp; Lined - Accent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6">
    <w:name w:val="Bordered &amp; Lined - Accent 1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7">
    <w:name w:val="Bordered &amp; Lined - Accent 2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8">
    <w:name w:val="Bordered &amp; Lined - Accent 3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9">
    <w:name w:val="Bordered &amp; Lined - Accent 4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20">
    <w:name w:val="Bordered &amp; Lined - Accent 5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21">
    <w:name w:val="Bordered &amp; Lined - Accent 6"/>
    <w:basedOn w:val="94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22">
    <w:name w:val="Bordered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3">
    <w:name w:val="Bordered - Accent 1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4">
    <w:name w:val="Bordered - Accent 2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5">
    <w:name w:val="Bordered - Accent 3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6">
    <w:name w:val="Bordered - Accent 4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7">
    <w:name w:val="Bordered - Accent 5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8">
    <w:name w:val="Bordered - Accent 6"/>
    <w:basedOn w:val="94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9">
    <w:name w:val="Footnote Text Char"/>
    <w:link w:val="977"/>
    <w:uiPriority w:val="99"/>
    <w:rPr>
      <w:sz w:val="18"/>
    </w:rPr>
  </w:style>
  <w:style w:type="paragraph" w:styleId="930">
    <w:name w:val="endnote text"/>
    <w:basedOn w:val="944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>
    <w:name w:val="Endnote Text Char"/>
    <w:link w:val="930"/>
    <w:uiPriority w:val="99"/>
    <w:rPr>
      <w:sz w:val="20"/>
    </w:rPr>
  </w:style>
  <w:style w:type="character" w:styleId="932">
    <w:name w:val="endnote reference"/>
    <w:basedOn w:val="947"/>
    <w:uiPriority w:val="99"/>
    <w:semiHidden/>
    <w:unhideWhenUsed/>
    <w:rPr>
      <w:vertAlign w:val="superscript"/>
    </w:rPr>
  </w:style>
  <w:style w:type="paragraph" w:styleId="933">
    <w:name w:val="toc 1"/>
    <w:basedOn w:val="944"/>
    <w:next w:val="944"/>
    <w:uiPriority w:val="39"/>
    <w:unhideWhenUsed/>
    <w:pPr>
      <w:ind w:left="0" w:right="0" w:firstLine="0"/>
      <w:spacing w:after="57"/>
    </w:pPr>
  </w:style>
  <w:style w:type="paragraph" w:styleId="934">
    <w:name w:val="toc 2"/>
    <w:basedOn w:val="944"/>
    <w:next w:val="944"/>
    <w:uiPriority w:val="39"/>
    <w:unhideWhenUsed/>
    <w:pPr>
      <w:ind w:left="283" w:right="0" w:firstLine="0"/>
      <w:spacing w:after="57"/>
    </w:pPr>
  </w:style>
  <w:style w:type="paragraph" w:styleId="935">
    <w:name w:val="toc 3"/>
    <w:basedOn w:val="944"/>
    <w:next w:val="944"/>
    <w:uiPriority w:val="39"/>
    <w:unhideWhenUsed/>
    <w:pPr>
      <w:ind w:left="567" w:right="0" w:firstLine="0"/>
      <w:spacing w:after="57"/>
    </w:pPr>
  </w:style>
  <w:style w:type="paragraph" w:styleId="936">
    <w:name w:val="toc 4"/>
    <w:basedOn w:val="944"/>
    <w:next w:val="944"/>
    <w:uiPriority w:val="39"/>
    <w:unhideWhenUsed/>
    <w:pPr>
      <w:ind w:left="850" w:right="0" w:firstLine="0"/>
      <w:spacing w:after="57"/>
    </w:pPr>
  </w:style>
  <w:style w:type="paragraph" w:styleId="937">
    <w:name w:val="toc 5"/>
    <w:basedOn w:val="944"/>
    <w:next w:val="944"/>
    <w:uiPriority w:val="39"/>
    <w:unhideWhenUsed/>
    <w:pPr>
      <w:ind w:left="1134" w:right="0" w:firstLine="0"/>
      <w:spacing w:after="57"/>
    </w:pPr>
  </w:style>
  <w:style w:type="paragraph" w:styleId="938">
    <w:name w:val="toc 6"/>
    <w:basedOn w:val="944"/>
    <w:next w:val="944"/>
    <w:uiPriority w:val="39"/>
    <w:unhideWhenUsed/>
    <w:pPr>
      <w:ind w:left="1417" w:right="0" w:firstLine="0"/>
      <w:spacing w:after="57"/>
    </w:pPr>
  </w:style>
  <w:style w:type="paragraph" w:styleId="939">
    <w:name w:val="toc 7"/>
    <w:basedOn w:val="944"/>
    <w:next w:val="944"/>
    <w:uiPriority w:val="39"/>
    <w:unhideWhenUsed/>
    <w:pPr>
      <w:ind w:left="1701" w:right="0" w:firstLine="0"/>
      <w:spacing w:after="57"/>
    </w:pPr>
  </w:style>
  <w:style w:type="paragraph" w:styleId="940">
    <w:name w:val="toc 8"/>
    <w:basedOn w:val="944"/>
    <w:next w:val="944"/>
    <w:uiPriority w:val="39"/>
    <w:unhideWhenUsed/>
    <w:pPr>
      <w:ind w:left="1984" w:right="0" w:firstLine="0"/>
      <w:spacing w:after="57"/>
    </w:pPr>
  </w:style>
  <w:style w:type="paragraph" w:styleId="941">
    <w:name w:val="toc 9"/>
    <w:basedOn w:val="944"/>
    <w:next w:val="944"/>
    <w:uiPriority w:val="39"/>
    <w:unhideWhenUsed/>
    <w:pPr>
      <w:ind w:left="2268" w:right="0" w:firstLine="0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944"/>
    <w:next w:val="944"/>
    <w:uiPriority w:val="99"/>
    <w:unhideWhenUsed/>
    <w:pPr>
      <w:spacing w:after="0" w:afterAutospacing="0"/>
    </w:pPr>
  </w:style>
  <w:style w:type="paragraph" w:styleId="944" w:default="1">
    <w:name w:val="Normal"/>
    <w:qFormat/>
    <w:pPr>
      <w:widowControl w:val="off"/>
    </w:pPr>
  </w:style>
  <w:style w:type="paragraph" w:styleId="945">
    <w:name w:val="Heading 1"/>
    <w:basedOn w:val="944"/>
    <w:next w:val="944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946">
    <w:name w:val="Heading 3"/>
    <w:basedOn w:val="944"/>
    <w:next w:val="944"/>
    <w:link w:val="971"/>
    <w:qFormat/>
    <w:pPr>
      <w:keepLines/>
      <w:keepNext/>
      <w:spacing w:before="200"/>
      <w:outlineLvl w:val="2"/>
    </w:pPr>
    <w:rPr>
      <w:rFonts w:ascii="Cambria" w:hAnsi="Cambria"/>
      <w:b/>
      <w:bCs/>
      <w:color w:val="4f81bd"/>
    </w:rPr>
  </w:style>
  <w:style w:type="character" w:styleId="947" w:default="1">
    <w:name w:val="Default Paragraph Font"/>
    <w:uiPriority w:val="1"/>
    <w:semiHidden/>
    <w:unhideWhenUsed/>
  </w:style>
  <w:style w:type="table" w:styleId="9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9" w:default="1">
    <w:name w:val="No List"/>
    <w:uiPriority w:val="99"/>
    <w:semiHidden/>
    <w:unhideWhenUsed/>
  </w:style>
  <w:style w:type="paragraph" w:styleId="950">
    <w:name w:val="Title"/>
    <w:basedOn w:val="944"/>
    <w:link w:val="957"/>
    <w:qFormat/>
    <w:pPr>
      <w:jc w:val="center"/>
    </w:pPr>
    <w:rPr>
      <w:b/>
      <w:bCs/>
      <w:sz w:val="24"/>
      <w:szCs w:val="24"/>
    </w:rPr>
  </w:style>
  <w:style w:type="paragraph" w:styleId="951" w:customStyle="1">
    <w:name w:val="Таблицы (моноширинный)"/>
    <w:basedOn w:val="944"/>
    <w:next w:val="944"/>
    <w:pPr>
      <w:jc w:val="both"/>
    </w:pPr>
    <w:rPr>
      <w:rFonts w:ascii="Courier New" w:hAnsi="Courier New" w:cs="Courier New"/>
    </w:rPr>
  </w:style>
  <w:style w:type="paragraph" w:styleId="952">
    <w:name w:val="Body Text Indent 2"/>
    <w:basedOn w:val="944"/>
    <w:pPr>
      <w:ind w:left="1843"/>
      <w:jc w:val="both"/>
    </w:pPr>
    <w:rPr>
      <w:sz w:val="24"/>
    </w:rPr>
  </w:style>
  <w:style w:type="paragraph" w:styleId="953">
    <w:name w:val="Balloon Text"/>
    <w:basedOn w:val="944"/>
    <w:semiHidden/>
    <w:rPr>
      <w:rFonts w:ascii="Tahoma" w:hAnsi="Tahoma" w:cs="Tahoma"/>
      <w:sz w:val="16"/>
      <w:szCs w:val="16"/>
    </w:rPr>
  </w:style>
  <w:style w:type="paragraph" w:styleId="954">
    <w:name w:val="Body Text 2"/>
    <w:basedOn w:val="944"/>
    <w:pPr>
      <w:spacing w:after="120" w:line="480" w:lineRule="auto"/>
      <w:widowControl/>
    </w:pPr>
    <w:rPr>
      <w:sz w:val="24"/>
      <w:szCs w:val="24"/>
    </w:rPr>
  </w:style>
  <w:style w:type="paragraph" w:styleId="955">
    <w:name w:val="Body Text"/>
    <w:basedOn w:val="944"/>
    <w:link w:val="958"/>
    <w:pPr>
      <w:spacing w:after="120"/>
    </w:pPr>
  </w:style>
  <w:style w:type="table" w:styleId="956">
    <w:name w:val="Table Grid"/>
    <w:basedOn w:val="94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7" w:customStyle="1">
    <w:name w:val="Заголовок Знак"/>
    <w:link w:val="950"/>
    <w:rPr>
      <w:b/>
      <w:bCs/>
      <w:sz w:val="24"/>
      <w:szCs w:val="24"/>
      <w:lang w:val="ru-RU" w:eastAsia="ru-RU" w:bidi="ar-SA"/>
    </w:rPr>
  </w:style>
  <w:style w:type="character" w:styleId="958" w:customStyle="1">
    <w:name w:val="Основной текст Знак"/>
    <w:link w:val="955"/>
    <w:rPr>
      <w:lang w:val="ru-RU" w:eastAsia="ru-RU" w:bidi="ar-SA"/>
    </w:rPr>
  </w:style>
  <w:style w:type="paragraph" w:styleId="959">
    <w:name w:val="Footer"/>
    <w:basedOn w:val="944"/>
    <w:link w:val="990"/>
    <w:uiPriority w:val="99"/>
    <w:pPr>
      <w:tabs>
        <w:tab w:val="center" w:pos="4677" w:leader="none"/>
        <w:tab w:val="right" w:pos="9355" w:leader="none"/>
      </w:tabs>
    </w:pPr>
  </w:style>
  <w:style w:type="character" w:styleId="960">
    <w:name w:val="page number"/>
    <w:basedOn w:val="947"/>
  </w:style>
  <w:style w:type="paragraph" w:styleId="961">
    <w:name w:val="Body Text 3"/>
    <w:basedOn w:val="944"/>
    <w:link w:val="962"/>
    <w:pPr>
      <w:spacing w:after="120"/>
    </w:pPr>
    <w:rPr>
      <w:sz w:val="16"/>
      <w:szCs w:val="16"/>
    </w:rPr>
  </w:style>
  <w:style w:type="character" w:styleId="962" w:customStyle="1">
    <w:name w:val="Основной текст 3 Знак"/>
    <w:link w:val="961"/>
    <w:rPr>
      <w:sz w:val="16"/>
      <w:szCs w:val="16"/>
    </w:rPr>
  </w:style>
  <w:style w:type="character" w:styleId="963">
    <w:name w:val="annotation reference"/>
    <w:rPr>
      <w:sz w:val="16"/>
      <w:szCs w:val="16"/>
    </w:rPr>
  </w:style>
  <w:style w:type="paragraph" w:styleId="964">
    <w:name w:val="annotation text"/>
    <w:basedOn w:val="944"/>
    <w:link w:val="965"/>
  </w:style>
  <w:style w:type="character" w:styleId="965" w:customStyle="1">
    <w:name w:val="Текст примечания Знак"/>
    <w:basedOn w:val="947"/>
    <w:link w:val="964"/>
  </w:style>
  <w:style w:type="paragraph" w:styleId="966">
    <w:name w:val="annotation subject"/>
    <w:basedOn w:val="964"/>
    <w:next w:val="964"/>
    <w:link w:val="967"/>
    <w:rPr>
      <w:b/>
      <w:bCs/>
    </w:rPr>
  </w:style>
  <w:style w:type="character" w:styleId="967" w:customStyle="1">
    <w:name w:val="Тема примечания Знак"/>
    <w:link w:val="966"/>
    <w:rPr>
      <w:b/>
      <w:bCs/>
    </w:rPr>
  </w:style>
  <w:style w:type="paragraph" w:styleId="968">
    <w:name w:val="List Paragraph"/>
    <w:basedOn w:val="944"/>
    <w:uiPriority w:val="34"/>
    <w:qFormat/>
    <w:pPr>
      <w:contextualSpacing/>
      <w:ind w:left="720"/>
    </w:pPr>
  </w:style>
  <w:style w:type="paragraph" w:styleId="969" w:customStyle="1">
    <w:name w:val="Знак Знак Знак Знак Знак Знак Знак Знак Знак"/>
    <w:basedOn w:val="944"/>
    <w:uiPriority w:val="99"/>
    <w:pPr>
      <w:jc w:val="both"/>
      <w:spacing w:after="160" w:line="240" w:lineRule="exact"/>
      <w:widowControl/>
    </w:pPr>
    <w:rPr>
      <w:rFonts w:ascii="Verdana" w:hAnsi="Verdana"/>
      <w:sz w:val="22"/>
      <w:lang w:val="en-US" w:eastAsia="en-US"/>
    </w:rPr>
  </w:style>
  <w:style w:type="paragraph" w:styleId="970" w:customStyle="1">
    <w:name w:val="Подпункт договора"/>
    <w:basedOn w:val="944"/>
    <w:pPr>
      <w:jc w:val="both"/>
      <w:widowControl/>
      <w:tabs>
        <w:tab w:val="num" w:pos="360" w:leader="none"/>
      </w:tabs>
    </w:pPr>
    <w:rPr>
      <w:rFonts w:ascii="Arial" w:hAnsi="Arial"/>
    </w:rPr>
  </w:style>
  <w:style w:type="character" w:styleId="971" w:customStyle="1">
    <w:name w:val="Заголовок 3 Знак"/>
    <w:link w:val="946"/>
    <w:semiHidden/>
    <w:rPr>
      <w:rFonts w:ascii="Cambria" w:hAnsi="Cambria" w:eastAsia="Times New Roman" w:cs="Times New Roman"/>
      <w:b/>
      <w:bCs/>
      <w:color w:val="4f81bd"/>
    </w:rPr>
  </w:style>
  <w:style w:type="paragraph" w:styleId="972" w:customStyle="1">
    <w:name w:val="ConsNormal"/>
    <w:pPr>
      <w:ind w:right="19772" w:firstLine="720"/>
    </w:pPr>
    <w:rPr>
      <w:rFonts w:ascii="Arial" w:hAnsi="Arial"/>
      <w:sz w:val="32"/>
      <w:lang w:eastAsia="en-US"/>
    </w:rPr>
  </w:style>
  <w:style w:type="paragraph" w:styleId="973">
    <w:name w:val="Body Text Indent"/>
    <w:basedOn w:val="944"/>
    <w:link w:val="974"/>
    <w:pPr>
      <w:ind w:left="283"/>
      <w:spacing w:after="120"/>
    </w:pPr>
  </w:style>
  <w:style w:type="character" w:styleId="974" w:customStyle="1">
    <w:name w:val="Основной текст с отступом Знак"/>
    <w:basedOn w:val="947"/>
    <w:link w:val="973"/>
  </w:style>
  <w:style w:type="paragraph" w:styleId="975" w:customStyle="1">
    <w:name w:val="Знак"/>
    <w:basedOn w:val="944"/>
    <w:pPr>
      <w:spacing w:after="160" w:line="240" w:lineRule="exact"/>
      <w:widowControl/>
    </w:pPr>
    <w:rPr>
      <w:rFonts w:ascii="Verdana" w:hAnsi="Verdana" w:cs="Verdana"/>
      <w:lang w:val="en-US" w:eastAsia="en-US"/>
    </w:rPr>
  </w:style>
  <w:style w:type="character" w:styleId="976" w:customStyle="1">
    <w:name w:val="комментарий"/>
    <w:uiPriority w:val="99"/>
    <w:rPr>
      <w:rFonts w:cs="Times New Roman"/>
      <w:b/>
      <w:bCs/>
      <w:i/>
      <w:iCs/>
      <w:shd w:val="clear" w:color="auto" w:fill="ffff99"/>
    </w:rPr>
  </w:style>
  <w:style w:type="paragraph" w:styleId="977">
    <w:name w:val="footnote text"/>
    <w:basedOn w:val="944"/>
    <w:link w:val="978"/>
  </w:style>
  <w:style w:type="character" w:styleId="978" w:customStyle="1">
    <w:name w:val="Текст сноски Знак"/>
    <w:basedOn w:val="947"/>
    <w:link w:val="977"/>
  </w:style>
  <w:style w:type="character" w:styleId="979">
    <w:name w:val="footnote reference"/>
    <w:rPr>
      <w:vertAlign w:val="superscript"/>
    </w:rPr>
  </w:style>
  <w:style w:type="paragraph" w:styleId="980">
    <w:name w:val="List Bullet 3"/>
    <w:basedOn w:val="944"/>
    <w:uiPriority w:val="99"/>
    <w:unhideWhenUsed/>
    <w:pPr>
      <w:ind w:firstLine="720"/>
      <w:jc w:val="both"/>
      <w:spacing w:before="120" w:line="360" w:lineRule="auto"/>
      <w:widowControl/>
      <w:tabs>
        <w:tab w:val="num" w:pos="1418" w:leader="none"/>
      </w:tabs>
    </w:pPr>
    <w:rPr>
      <w:rFonts w:eastAsia="Calibri"/>
      <w:i/>
      <w:iCs/>
      <w:sz w:val="24"/>
      <w:szCs w:val="24"/>
    </w:rPr>
  </w:style>
  <w:style w:type="paragraph" w:styleId="981" w:customStyle="1">
    <w:name w:val="Контракт-пункт"/>
    <w:basedOn w:val="944"/>
    <w:pPr>
      <w:ind w:left="851" w:hanging="851"/>
      <w:jc w:val="both"/>
      <w:spacing w:line="360" w:lineRule="auto"/>
      <w:widowControl/>
      <w:tabs>
        <w:tab w:val="num" w:pos="851" w:leader="none"/>
      </w:tabs>
    </w:pPr>
    <w:rPr>
      <w:rFonts w:eastAsia="Calibri"/>
      <w:sz w:val="28"/>
      <w:szCs w:val="28"/>
    </w:rPr>
  </w:style>
  <w:style w:type="paragraph" w:styleId="982">
    <w:name w:val="Document Map"/>
    <w:basedOn w:val="944"/>
    <w:semiHidden/>
    <w:pPr>
      <w:shd w:val="clear" w:color="auto" w:fill="000080"/>
    </w:pPr>
    <w:rPr>
      <w:rFonts w:ascii="Tahoma" w:hAnsi="Tahoma" w:cs="Tahoma"/>
    </w:rPr>
  </w:style>
  <w:style w:type="paragraph" w:styleId="983">
    <w:name w:val="Revision"/>
    <w:hidden/>
    <w:uiPriority w:val="99"/>
    <w:semiHidden/>
  </w:style>
  <w:style w:type="paragraph" w:styleId="984">
    <w:name w:val="Header"/>
    <w:basedOn w:val="944"/>
    <w:link w:val="985"/>
    <w:uiPriority w:val="99"/>
    <w:pPr>
      <w:tabs>
        <w:tab w:val="center" w:pos="4677" w:leader="none"/>
        <w:tab w:val="right" w:pos="9355" w:leader="none"/>
      </w:tabs>
    </w:pPr>
  </w:style>
  <w:style w:type="character" w:styleId="985" w:customStyle="1">
    <w:name w:val="Верхний колонтитул Знак"/>
    <w:basedOn w:val="947"/>
    <w:link w:val="984"/>
    <w:uiPriority w:val="99"/>
  </w:style>
  <w:style w:type="paragraph" w:styleId="986" w:customStyle="1">
    <w:name w:val="Пункт договора"/>
    <w:basedOn w:val="944"/>
    <w:pPr>
      <w:jc w:val="both"/>
    </w:pPr>
    <w:rPr>
      <w:rFonts w:ascii="Arial" w:hAnsi="Arial"/>
    </w:rPr>
  </w:style>
  <w:style w:type="paragraph" w:styleId="987" w:customStyle="1">
    <w:name w:val="Знак Знак Знак Знак Знак Знак Знак Знак Знак1"/>
    <w:basedOn w:val="944"/>
    <w:pPr>
      <w:jc w:val="both"/>
      <w:spacing w:after="160" w:line="240" w:lineRule="exact"/>
      <w:widowControl/>
    </w:pPr>
    <w:rPr>
      <w:rFonts w:ascii="Verdana" w:hAnsi="Verdana"/>
      <w:sz w:val="22"/>
      <w:lang w:val="en-US" w:eastAsia="en-US"/>
    </w:rPr>
  </w:style>
  <w:style w:type="character" w:styleId="988">
    <w:name w:val="Hyperlink"/>
    <w:rPr>
      <w:color w:val="0000ff"/>
      <w:u w:val="single"/>
    </w:rPr>
  </w:style>
  <w:style w:type="paragraph" w:styleId="989" w:customStyle="1">
    <w:name w:val="Обычный1"/>
  </w:style>
  <w:style w:type="character" w:styleId="990" w:customStyle="1">
    <w:name w:val="Нижний колонтитул Знак"/>
    <w:link w:val="959"/>
    <w:uiPriority w:val="99"/>
  </w:style>
  <w:style w:type="paragraph" w:styleId="991" w:customStyle="1">
    <w:name w:val="ConsPlusNormal"/>
    <w:pPr>
      <w:widowControl w:val="off"/>
    </w:pPr>
    <w:rPr>
      <w:rFonts w:ascii="Calibri" w:hAnsi="Calibri" w:cs="Calibri"/>
      <w:sz w:val="22"/>
    </w:rPr>
  </w:style>
  <w:style w:type="paragraph" w:styleId="992">
    <w:name w:val="Normal (Web)"/>
    <w:basedOn w:val="944"/>
    <w:uiPriority w:val="99"/>
    <w:unhideWhenUsed/>
    <w:pPr>
      <w:spacing w:before="100" w:beforeAutospacing="1" w:after="100" w:afterAutospacing="1"/>
      <w:widowControl/>
    </w:pPr>
    <w:rPr>
      <w:sz w:val="24"/>
      <w:szCs w:val="24"/>
    </w:rPr>
  </w:style>
  <w:style w:type="paragraph" w:styleId="993" w:customStyle="1">
    <w:name w:val="StGen0"/>
    <w:basedOn w:val="944"/>
    <w:next w:val="950"/>
    <w:link w:val="994"/>
    <w:qFormat/>
    <w:pPr>
      <w:jc w:val="center"/>
    </w:pPr>
    <w:rPr>
      <w:b/>
      <w:bCs/>
      <w:sz w:val="24"/>
      <w:szCs w:val="24"/>
    </w:rPr>
  </w:style>
  <w:style w:type="character" w:styleId="994" w:customStyle="1">
    <w:name w:val="Название Знак"/>
    <w:link w:val="993"/>
    <w:rPr>
      <w:b/>
      <w:bCs/>
      <w:sz w:val="24"/>
      <w:szCs w:val="24"/>
    </w:rPr>
  </w:style>
  <w:style w:type="paragraph" w:styleId="995" w:customStyle="1">
    <w:name w:val="ConsNonformat"/>
    <w:rPr>
      <w:rFonts w:ascii="Courier New" w:hAnsi="Courier New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customXml" Target="../customXml/item4.xml" /><Relationship Id="rId15" Type="http://schemas.openxmlformats.org/officeDocument/2006/relationships/hyperlink" Target="mailto:ld@rushydro.ru" TargetMode="External"/><Relationship Id="rId16" Type="http://schemas.openxmlformats.org/officeDocument/2006/relationships/hyperlink" Target="consultantplus://offline/ref=94D5CE8889791A29DE57299515463A9D6134D8237B999C803E6F853513x2A2P" TargetMode="External"/><Relationship Id="rId17" Type="http://schemas.openxmlformats.org/officeDocument/2006/relationships/hyperlink" Target="consultantplus://offline/ref=94D5CE8889791A29DE57299515463A9D6135D2287D929C803E6F853513x2A2P" TargetMode="External"/><Relationship Id="rId18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B0BAB9-8B8F-4B85-B8DF-266ED50E1B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60C69B-2C2A-40E1-B81F-0B6FB38451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965890-B013-419D-AA18-2A4A7A1243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45F010-B91C-4CB9-B37A-3E8BDFBAAF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</dc:title>
  <dc:subject/>
  <dc:creator>tsypilev_ag</dc:creator>
  <cp:keywords/>
  <cp:lastModifiedBy>gracheva_nv</cp:lastModifiedBy>
  <cp:revision>45</cp:revision>
  <dcterms:created xsi:type="dcterms:W3CDTF">2019-09-20T01:52:00Z</dcterms:created>
  <dcterms:modified xsi:type="dcterms:W3CDTF">2025-11-25T05:14:41Z</dcterms:modified>
</cp:coreProperties>
</file>